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5DE" w:rsidRDefault="009B25DE" w:rsidP="00AC5FDF">
      <w:pPr>
        <w:jc w:val="right"/>
      </w:pPr>
      <w:bookmarkStart w:id="0" w:name="_GoBack"/>
      <w:bookmarkEnd w:id="0"/>
      <w:r>
        <w:rPr>
          <w:rFonts w:hint="eastAsia"/>
        </w:rPr>
        <w:t>（指定管理者条例施行規則）</w:t>
      </w:r>
    </w:p>
    <w:p w:rsidR="00706189" w:rsidRDefault="009B25DE" w:rsidP="00723A2B">
      <w:pPr>
        <w:jc w:val="right"/>
      </w:pPr>
      <w:r>
        <w:rPr>
          <w:rFonts w:hint="eastAsia"/>
        </w:rPr>
        <w:t>別記様式第１号</w:t>
      </w:r>
    </w:p>
    <w:p w:rsidR="00AC5FDF" w:rsidRPr="00F20C15" w:rsidRDefault="00AC5FDF" w:rsidP="00AC5FDF">
      <w:pPr>
        <w:jc w:val="center"/>
        <w:rPr>
          <w:sz w:val="24"/>
          <w:szCs w:val="24"/>
        </w:rPr>
      </w:pPr>
      <w:r w:rsidRPr="00F20C15">
        <w:rPr>
          <w:rFonts w:hint="eastAsia"/>
          <w:sz w:val="24"/>
          <w:szCs w:val="24"/>
        </w:rPr>
        <w:t>指定管理者の指定申請書</w:t>
      </w:r>
    </w:p>
    <w:p w:rsidR="00AC5FDF" w:rsidRPr="00F20C15" w:rsidRDefault="00AC5FDF" w:rsidP="00AC5FDF">
      <w:pPr>
        <w:jc w:val="center"/>
        <w:rPr>
          <w:sz w:val="24"/>
          <w:szCs w:val="24"/>
        </w:rPr>
      </w:pPr>
    </w:p>
    <w:p w:rsidR="00AC5FDF" w:rsidRPr="00F20C15" w:rsidRDefault="00AC5FDF" w:rsidP="00AC5FDF">
      <w:pPr>
        <w:jc w:val="center"/>
        <w:rPr>
          <w:sz w:val="24"/>
          <w:szCs w:val="24"/>
        </w:rPr>
      </w:pPr>
    </w:p>
    <w:p w:rsidR="00AC5FDF" w:rsidRPr="00F20C15" w:rsidRDefault="00AC5FDF" w:rsidP="00AC5FDF">
      <w:pPr>
        <w:jc w:val="right"/>
        <w:rPr>
          <w:sz w:val="24"/>
          <w:szCs w:val="24"/>
        </w:rPr>
      </w:pPr>
      <w:r w:rsidRPr="00F20C15">
        <w:rPr>
          <w:rFonts w:hint="eastAsia"/>
          <w:sz w:val="24"/>
          <w:szCs w:val="24"/>
        </w:rPr>
        <w:t>年　　月　　日</w:t>
      </w:r>
    </w:p>
    <w:p w:rsidR="00AC5FDF" w:rsidRPr="00F20C15" w:rsidRDefault="00AC5FDF" w:rsidP="00AC5FDF"/>
    <w:p w:rsidR="00AC5FDF" w:rsidRPr="00F20C15" w:rsidRDefault="003024C7" w:rsidP="00AC5FDF">
      <w:r w:rsidRPr="00F20C15">
        <w:rPr>
          <w:rFonts w:hint="eastAsia"/>
        </w:rPr>
        <w:t>山形県教育委員会</w:t>
      </w:r>
    </w:p>
    <w:p w:rsidR="00AC5FDF" w:rsidRPr="00EB0ECF" w:rsidRDefault="00DE1F32" w:rsidP="00AC5FDF">
      <w:r w:rsidRPr="00F20C15">
        <w:rPr>
          <w:rFonts w:hint="eastAsia"/>
        </w:rPr>
        <w:t xml:space="preserve">　　教育長　</w:t>
      </w:r>
      <w:r w:rsidR="00874B36" w:rsidRPr="00EB0ECF">
        <w:rPr>
          <w:rFonts w:hint="eastAsia"/>
        </w:rPr>
        <w:t>髙橋　広樹</w:t>
      </w:r>
      <w:r w:rsidR="00AC5FDF" w:rsidRPr="00EB0ECF">
        <w:rPr>
          <w:rFonts w:hint="eastAsia"/>
        </w:rPr>
        <w:t xml:space="preserve">　殿</w:t>
      </w:r>
    </w:p>
    <w:p w:rsidR="00AC5FDF" w:rsidRPr="00EB0ECF" w:rsidRDefault="00AC5FDF" w:rsidP="00AC5FDF"/>
    <w:p w:rsidR="00AC5FDF" w:rsidRPr="00EB0ECF" w:rsidRDefault="00AC5FDF" w:rsidP="00AC5FDF"/>
    <w:p w:rsidR="00AC5FDF" w:rsidRPr="00EB0ECF" w:rsidRDefault="00AC5FDF" w:rsidP="00AC5FDF">
      <w:pPr>
        <w:wordWrap w:val="0"/>
        <w:jc w:val="right"/>
        <w:rPr>
          <w:lang w:eastAsia="zh-TW"/>
        </w:rPr>
      </w:pPr>
      <w:r w:rsidRPr="00EB0ECF">
        <w:rPr>
          <w:rFonts w:hint="eastAsia"/>
          <w:lang w:eastAsia="zh-TW"/>
        </w:rPr>
        <w:t xml:space="preserve">申請者　　　　　　　　　　　　　　　</w:t>
      </w:r>
    </w:p>
    <w:p w:rsidR="00AC5FDF" w:rsidRPr="00EB0ECF" w:rsidRDefault="00AC5FDF" w:rsidP="00AC5FDF">
      <w:pPr>
        <w:wordWrap w:val="0"/>
        <w:ind w:right="-9"/>
        <w:jc w:val="right"/>
        <w:rPr>
          <w:lang w:eastAsia="zh-CN"/>
        </w:rPr>
      </w:pPr>
      <w:r w:rsidRPr="00EB0ECF">
        <w:rPr>
          <w:rFonts w:hint="eastAsia"/>
          <w:lang w:eastAsia="zh-TW"/>
        </w:rPr>
        <w:t xml:space="preserve">　　　　　　　　　　　　</w:t>
      </w:r>
      <w:r w:rsidRPr="00EB0ECF">
        <w:rPr>
          <w:rFonts w:hint="eastAsia"/>
          <w:lang w:eastAsia="zh-CN"/>
        </w:rPr>
        <w:t xml:space="preserve">所在地　　　　　　　　　　　　　　</w:t>
      </w:r>
    </w:p>
    <w:p w:rsidR="00AC5FDF" w:rsidRPr="00EB0ECF" w:rsidRDefault="00AC5FDF" w:rsidP="00AC5FDF">
      <w:pPr>
        <w:wordWrap w:val="0"/>
        <w:jc w:val="right"/>
        <w:rPr>
          <w:lang w:eastAsia="zh-CN"/>
        </w:rPr>
      </w:pPr>
      <w:r w:rsidRPr="00EB0ECF">
        <w:rPr>
          <w:rFonts w:hint="eastAsia"/>
          <w:lang w:eastAsia="zh-CN"/>
        </w:rPr>
        <w:t xml:space="preserve">名　称　　　　　　　　　　　　　　</w:t>
      </w:r>
    </w:p>
    <w:p w:rsidR="00AC5FDF" w:rsidRPr="00EB0ECF" w:rsidRDefault="00566748" w:rsidP="00566748">
      <w:pPr>
        <w:spacing w:line="0" w:lineRule="atLeast"/>
        <w:ind w:right="788" w:firstLineChars="2872" w:firstLine="5651"/>
        <w:rPr>
          <w:lang w:eastAsia="zh-TW"/>
        </w:rPr>
      </w:pPr>
      <w:r w:rsidRPr="00EB0ECF">
        <w:rPr>
          <w:rFonts w:hint="eastAsia"/>
          <w:lang w:eastAsia="zh-TW"/>
        </w:rPr>
        <w:t xml:space="preserve">代表者氏名　　　　　　　　</w:t>
      </w:r>
      <w:r w:rsidR="00AC5FDF" w:rsidRPr="00EB0ECF">
        <w:rPr>
          <w:rFonts w:hint="eastAsia"/>
          <w:lang w:eastAsia="zh-TW"/>
        </w:rPr>
        <w:t xml:space="preserve">　　　　</w:t>
      </w:r>
    </w:p>
    <w:p w:rsidR="00AC5FDF" w:rsidRPr="00EB0ECF" w:rsidRDefault="00566748" w:rsidP="00566748">
      <w:pPr>
        <w:spacing w:line="0" w:lineRule="atLeast"/>
        <w:ind w:right="788"/>
        <w:rPr>
          <w:sz w:val="18"/>
          <w:szCs w:val="18"/>
        </w:rPr>
      </w:pPr>
      <w:r w:rsidRPr="00EB0ECF">
        <w:rPr>
          <w:rFonts w:hint="eastAsia"/>
          <w:lang w:eastAsia="zh-TW"/>
        </w:rPr>
        <w:t xml:space="preserve">　　　　　　　　　　　　　　　　　　　　　　　　　　　</w:t>
      </w:r>
    </w:p>
    <w:p w:rsidR="00AC5FDF" w:rsidRPr="00EB0ECF" w:rsidRDefault="00AC5FDF" w:rsidP="00AC5FDF">
      <w:pPr>
        <w:ind w:right="788"/>
      </w:pPr>
    </w:p>
    <w:p w:rsidR="00AC5FDF" w:rsidRPr="00EB0ECF" w:rsidRDefault="00AC5FDF" w:rsidP="00AC5FDF">
      <w:pPr>
        <w:ind w:right="-9"/>
      </w:pPr>
      <w:r w:rsidRPr="00EB0ECF">
        <w:rPr>
          <w:rFonts w:hint="eastAsia"/>
        </w:rPr>
        <w:t xml:space="preserve">　山形県公の施設に係る指定管理者の指定の手続等に関する条例第２条の規定により、下記の公の施設に係る指定管理者の指定を受けたいので申請します。</w:t>
      </w:r>
    </w:p>
    <w:p w:rsidR="00AC5FDF" w:rsidRPr="00EB0ECF" w:rsidRDefault="00AC5FDF" w:rsidP="00AC5FDF">
      <w:pPr>
        <w:ind w:right="-9"/>
      </w:pPr>
    </w:p>
    <w:p w:rsidR="00AC5FDF" w:rsidRPr="00EB0ECF" w:rsidRDefault="00AC5FDF" w:rsidP="00AC5FDF">
      <w:pPr>
        <w:pStyle w:val="a4"/>
      </w:pPr>
      <w:r w:rsidRPr="00EB0ECF">
        <w:rPr>
          <w:rFonts w:hint="eastAsia"/>
        </w:rPr>
        <w:t>記</w:t>
      </w:r>
    </w:p>
    <w:p w:rsidR="00AC5FDF" w:rsidRPr="00EB0ECF" w:rsidRDefault="00AC5FDF" w:rsidP="00AC5FDF"/>
    <w:p w:rsidR="00AC5FDF" w:rsidRPr="00EB0ECF" w:rsidRDefault="00AC5FDF" w:rsidP="00AC5FDF"/>
    <w:p w:rsidR="00AC5FDF" w:rsidRPr="00EB0ECF" w:rsidRDefault="00AC5FDF" w:rsidP="00AC5FDF">
      <w:r w:rsidRPr="00EB0ECF">
        <w:rPr>
          <w:rFonts w:hint="eastAsia"/>
        </w:rPr>
        <w:t xml:space="preserve">　　　　　　公の施設の名称</w:t>
      </w:r>
      <w:r w:rsidR="005B5067" w:rsidRPr="00EB0ECF">
        <w:rPr>
          <w:rFonts w:hint="eastAsia"/>
        </w:rPr>
        <w:t xml:space="preserve">　　</w:t>
      </w:r>
      <w:r w:rsidR="00DD0783" w:rsidRPr="00EB0ECF">
        <w:rPr>
          <w:rFonts w:hint="eastAsia"/>
        </w:rPr>
        <w:t>山形県</w:t>
      </w:r>
      <w:r w:rsidR="00763C59" w:rsidRPr="00EB0ECF">
        <w:rPr>
          <w:rFonts w:hint="eastAsia"/>
        </w:rPr>
        <w:t>体育館及び山形県武道館</w:t>
      </w:r>
    </w:p>
    <w:p w:rsidR="00763C59" w:rsidRPr="00EB0ECF" w:rsidRDefault="00763C59" w:rsidP="00AC5FDF"/>
    <w:p w:rsidR="00AC5FDF" w:rsidRPr="00EB0ECF" w:rsidRDefault="00AC5FDF" w:rsidP="00AC5FDF">
      <w:pPr>
        <w:rPr>
          <w:sz w:val="18"/>
          <w:szCs w:val="18"/>
        </w:rPr>
      </w:pPr>
    </w:p>
    <w:p w:rsidR="00AC5FDF" w:rsidRPr="00EB0ECF" w:rsidRDefault="00AC5FDF" w:rsidP="00AC5FDF">
      <w:pPr>
        <w:rPr>
          <w:sz w:val="18"/>
          <w:szCs w:val="18"/>
        </w:rPr>
      </w:pPr>
    </w:p>
    <w:p w:rsidR="00AC5FDF" w:rsidRPr="00EB0ECF" w:rsidRDefault="00AC5FDF" w:rsidP="00AC5FDF">
      <w:pPr>
        <w:rPr>
          <w:sz w:val="18"/>
          <w:szCs w:val="18"/>
        </w:rPr>
      </w:pPr>
    </w:p>
    <w:p w:rsidR="00AC5FDF" w:rsidRPr="00EB0ECF" w:rsidRDefault="00C637E1" w:rsidP="00AC5FDF">
      <w:pPr>
        <w:rPr>
          <w:sz w:val="18"/>
          <w:szCs w:val="18"/>
        </w:rPr>
      </w:pPr>
      <w:r w:rsidRPr="00EB0ECF">
        <w:rPr>
          <w:sz w:val="18"/>
          <w:szCs w:val="18"/>
        </w:rPr>
        <w:br w:type="page"/>
      </w:r>
    </w:p>
    <w:p w:rsidR="00706189" w:rsidRPr="00EB0ECF" w:rsidRDefault="00AC5FDF" w:rsidP="00DD0783">
      <w:pPr>
        <w:jc w:val="right"/>
      </w:pPr>
      <w:r w:rsidRPr="00EB0ECF">
        <w:rPr>
          <w:rFonts w:hint="eastAsia"/>
        </w:rPr>
        <w:t>様式</w:t>
      </w:r>
      <w:r w:rsidR="009B25DE" w:rsidRPr="00EB0ECF">
        <w:rPr>
          <w:rFonts w:hint="eastAsia"/>
        </w:rPr>
        <w:t>１</w:t>
      </w:r>
    </w:p>
    <w:p w:rsidR="00AC5FDF" w:rsidRPr="00EB0ECF" w:rsidRDefault="00DD0783" w:rsidP="00AC5FDF">
      <w:pPr>
        <w:jc w:val="center"/>
        <w:rPr>
          <w:sz w:val="24"/>
          <w:szCs w:val="24"/>
        </w:rPr>
      </w:pPr>
      <w:r w:rsidRPr="00EB0ECF">
        <w:rPr>
          <w:rFonts w:hint="eastAsia"/>
          <w:sz w:val="24"/>
          <w:szCs w:val="24"/>
        </w:rPr>
        <w:t>法　人　等</w:t>
      </w:r>
      <w:r w:rsidR="00AC5FDF" w:rsidRPr="00EB0ECF">
        <w:rPr>
          <w:rFonts w:hint="eastAsia"/>
          <w:sz w:val="24"/>
          <w:szCs w:val="24"/>
        </w:rPr>
        <w:t xml:space="preserve">　の　概　要</w:t>
      </w:r>
    </w:p>
    <w:p w:rsidR="00AC5FDF" w:rsidRPr="00EB0ECF" w:rsidRDefault="00AC5FDF" w:rsidP="00AC5FDF"/>
    <w:p w:rsidR="00AC5FDF" w:rsidRPr="00EB0ECF" w:rsidRDefault="002C5A8D" w:rsidP="002C5A8D">
      <w:pPr>
        <w:wordWrap w:val="0"/>
        <w:jc w:val="right"/>
        <w:rPr>
          <w:sz w:val="18"/>
          <w:szCs w:val="18"/>
        </w:rPr>
      </w:pPr>
      <w:r w:rsidRPr="00EB0ECF">
        <w:rPr>
          <w:rFonts w:hint="eastAsia"/>
          <w:sz w:val="18"/>
          <w:szCs w:val="18"/>
        </w:rPr>
        <w:t>（</w:t>
      </w:r>
      <w:r w:rsidR="00DD0783" w:rsidRPr="00EB0ECF">
        <w:rPr>
          <w:rFonts w:hint="eastAsia"/>
          <w:sz w:val="18"/>
          <w:szCs w:val="18"/>
        </w:rPr>
        <w:t>令和</w:t>
      </w:r>
      <w:r w:rsidR="005B5067" w:rsidRPr="00EB0ECF">
        <w:rPr>
          <w:rFonts w:hint="eastAsia"/>
          <w:sz w:val="18"/>
          <w:szCs w:val="18"/>
        </w:rPr>
        <w:t xml:space="preserve">　　</w:t>
      </w:r>
      <w:r w:rsidRPr="00EB0ECF">
        <w:rPr>
          <w:rFonts w:hint="eastAsia"/>
          <w:sz w:val="18"/>
          <w:szCs w:val="18"/>
        </w:rPr>
        <w:t xml:space="preserve">年　</w:t>
      </w:r>
      <w:r w:rsidR="00AC5FDF" w:rsidRPr="00EB0ECF">
        <w:rPr>
          <w:rFonts w:hint="eastAsia"/>
          <w:sz w:val="18"/>
          <w:szCs w:val="18"/>
        </w:rPr>
        <w:t>月</w:t>
      </w:r>
      <w:r w:rsidRPr="00EB0ECF">
        <w:rPr>
          <w:rFonts w:hint="eastAsia"/>
          <w:sz w:val="18"/>
          <w:szCs w:val="18"/>
        </w:rPr>
        <w:t xml:space="preserve">  </w:t>
      </w:r>
      <w:r w:rsidR="00AC5FDF" w:rsidRPr="00EB0ECF">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2"/>
        <w:gridCol w:w="1135"/>
        <w:gridCol w:w="2197"/>
        <w:gridCol w:w="751"/>
        <w:gridCol w:w="1138"/>
        <w:gridCol w:w="309"/>
        <w:gridCol w:w="2198"/>
      </w:tblGrid>
      <w:tr w:rsidR="00AC5FDF" w:rsidRPr="00EB0ECF">
        <w:trPr>
          <w:trHeight w:val="70"/>
        </w:trPr>
        <w:tc>
          <w:tcPr>
            <w:tcW w:w="1362" w:type="dxa"/>
            <w:vAlign w:val="center"/>
          </w:tcPr>
          <w:p w:rsidR="00AC5FDF" w:rsidRPr="00EB0ECF" w:rsidRDefault="00AC5FDF" w:rsidP="006132E8">
            <w:pPr>
              <w:spacing w:line="100" w:lineRule="exact"/>
              <w:jc w:val="center"/>
              <w:rPr>
                <w:sz w:val="10"/>
                <w:szCs w:val="10"/>
              </w:rPr>
            </w:pPr>
            <w:r w:rsidRPr="0043599F">
              <w:rPr>
                <w:rFonts w:hint="eastAsia"/>
                <w:spacing w:val="60"/>
                <w:kern w:val="0"/>
                <w:sz w:val="10"/>
                <w:szCs w:val="10"/>
                <w:fitText w:val="870" w:id="-1782222592"/>
              </w:rPr>
              <w:t>ふりが</w:t>
            </w:r>
            <w:r w:rsidRPr="0043599F">
              <w:rPr>
                <w:rFonts w:hint="eastAsia"/>
                <w:spacing w:val="15"/>
                <w:kern w:val="0"/>
                <w:sz w:val="10"/>
                <w:szCs w:val="10"/>
                <w:fitText w:val="870" w:id="-1782222592"/>
              </w:rPr>
              <w:t>な</w:t>
            </w:r>
          </w:p>
          <w:p w:rsidR="00AC5FDF" w:rsidRPr="00EB0ECF" w:rsidRDefault="00AC5FDF" w:rsidP="006132E8">
            <w:pPr>
              <w:jc w:val="center"/>
            </w:pPr>
            <w:r w:rsidRPr="00EB0ECF">
              <w:rPr>
                <w:rFonts w:hint="eastAsia"/>
              </w:rPr>
              <w:t>団　体　名</w:t>
            </w:r>
          </w:p>
        </w:tc>
        <w:tc>
          <w:tcPr>
            <w:tcW w:w="7728" w:type="dxa"/>
            <w:gridSpan w:val="6"/>
          </w:tcPr>
          <w:p w:rsidR="00AC5FDF" w:rsidRPr="00EB0ECF" w:rsidRDefault="00AC5FDF" w:rsidP="006132E8"/>
          <w:p w:rsidR="00AC5FDF" w:rsidRPr="00EB0ECF" w:rsidRDefault="00AC5FDF" w:rsidP="006132E8"/>
        </w:tc>
      </w:tr>
      <w:tr w:rsidR="00AC5FDF" w:rsidRPr="00EB0ECF">
        <w:trPr>
          <w:trHeight w:val="70"/>
        </w:trPr>
        <w:tc>
          <w:tcPr>
            <w:tcW w:w="1362" w:type="dxa"/>
            <w:vMerge w:val="restart"/>
            <w:vAlign w:val="center"/>
          </w:tcPr>
          <w:p w:rsidR="00AC5FDF" w:rsidRPr="00EB0ECF" w:rsidRDefault="00AC5FDF" w:rsidP="006132E8">
            <w:pPr>
              <w:jc w:val="center"/>
            </w:pPr>
            <w:r w:rsidRPr="00EB0ECF">
              <w:rPr>
                <w:rFonts w:hint="eastAsia"/>
              </w:rPr>
              <w:t>所　在　地</w:t>
            </w:r>
          </w:p>
        </w:tc>
        <w:tc>
          <w:tcPr>
            <w:tcW w:w="4083" w:type="dxa"/>
            <w:gridSpan w:val="3"/>
            <w:vMerge w:val="restart"/>
          </w:tcPr>
          <w:p w:rsidR="00AC5FDF" w:rsidRPr="00EB0ECF" w:rsidRDefault="00AC5FDF" w:rsidP="006132E8">
            <w:pPr>
              <w:widowControl/>
              <w:jc w:val="left"/>
            </w:pPr>
            <w:r w:rsidRPr="00EB0ECF">
              <w:rPr>
                <w:rFonts w:hint="eastAsia"/>
              </w:rPr>
              <w:t>〒</w:t>
            </w:r>
          </w:p>
          <w:p w:rsidR="00AC5FDF" w:rsidRPr="00EB0ECF" w:rsidRDefault="00AC5FDF" w:rsidP="006132E8"/>
        </w:tc>
        <w:tc>
          <w:tcPr>
            <w:tcW w:w="1138" w:type="dxa"/>
            <w:vAlign w:val="center"/>
          </w:tcPr>
          <w:p w:rsidR="00AC5FDF" w:rsidRPr="00EB0ECF" w:rsidRDefault="00AC5FDF" w:rsidP="006132E8">
            <w:pPr>
              <w:jc w:val="center"/>
            </w:pPr>
            <w:r w:rsidRPr="00EB0ECF">
              <w:rPr>
                <w:rFonts w:hint="eastAsia"/>
              </w:rPr>
              <w:t>電話番号</w:t>
            </w:r>
          </w:p>
        </w:tc>
        <w:tc>
          <w:tcPr>
            <w:tcW w:w="2507" w:type="dxa"/>
            <w:gridSpan w:val="2"/>
          </w:tcPr>
          <w:p w:rsidR="00AC5FDF" w:rsidRPr="00EB0ECF" w:rsidRDefault="00AC5FDF" w:rsidP="006132E8"/>
        </w:tc>
      </w:tr>
      <w:tr w:rsidR="00AC5FDF" w:rsidRPr="00EB0ECF">
        <w:trPr>
          <w:trHeight w:val="70"/>
        </w:trPr>
        <w:tc>
          <w:tcPr>
            <w:tcW w:w="1362" w:type="dxa"/>
            <w:vMerge/>
            <w:vAlign w:val="center"/>
          </w:tcPr>
          <w:p w:rsidR="00AC5FDF" w:rsidRPr="00EB0ECF" w:rsidRDefault="00AC5FDF" w:rsidP="006132E8">
            <w:pPr>
              <w:jc w:val="center"/>
            </w:pPr>
          </w:p>
        </w:tc>
        <w:tc>
          <w:tcPr>
            <w:tcW w:w="4083" w:type="dxa"/>
            <w:gridSpan w:val="3"/>
            <w:vMerge/>
          </w:tcPr>
          <w:p w:rsidR="00AC5FDF" w:rsidRPr="00EB0ECF" w:rsidRDefault="00AC5FDF" w:rsidP="006132E8"/>
        </w:tc>
        <w:tc>
          <w:tcPr>
            <w:tcW w:w="1138" w:type="dxa"/>
            <w:vAlign w:val="center"/>
          </w:tcPr>
          <w:p w:rsidR="00AC5FDF" w:rsidRPr="00EB0ECF" w:rsidRDefault="00AC5FDF" w:rsidP="006132E8">
            <w:pPr>
              <w:jc w:val="center"/>
            </w:pPr>
            <w:r w:rsidRPr="0043599F">
              <w:rPr>
                <w:rFonts w:hint="eastAsia"/>
                <w:w w:val="75"/>
                <w:kern w:val="0"/>
                <w:fitText w:val="788" w:id="-1782222591"/>
              </w:rPr>
              <w:t>ＦＡＸ番</w:t>
            </w:r>
            <w:r w:rsidRPr="0043599F">
              <w:rPr>
                <w:rFonts w:hint="eastAsia"/>
                <w:spacing w:val="15"/>
                <w:w w:val="75"/>
                <w:kern w:val="0"/>
                <w:fitText w:val="788" w:id="-1782222591"/>
              </w:rPr>
              <w:t>号</w:t>
            </w:r>
          </w:p>
        </w:tc>
        <w:tc>
          <w:tcPr>
            <w:tcW w:w="2507" w:type="dxa"/>
            <w:gridSpan w:val="2"/>
          </w:tcPr>
          <w:p w:rsidR="00AC5FDF" w:rsidRPr="00EB0ECF" w:rsidRDefault="00AC5FDF" w:rsidP="006132E8"/>
        </w:tc>
      </w:tr>
      <w:tr w:rsidR="00AC5FDF" w:rsidRPr="00EB0ECF">
        <w:trPr>
          <w:trHeight w:val="70"/>
        </w:trPr>
        <w:tc>
          <w:tcPr>
            <w:tcW w:w="1362" w:type="dxa"/>
            <w:vAlign w:val="center"/>
          </w:tcPr>
          <w:p w:rsidR="00AC5FDF" w:rsidRPr="00EB0ECF" w:rsidRDefault="00AC5FDF" w:rsidP="006132E8">
            <w:pPr>
              <w:jc w:val="center"/>
            </w:pPr>
            <w:r w:rsidRPr="00EB0ECF">
              <w:rPr>
                <w:rFonts w:hint="eastAsia"/>
              </w:rPr>
              <w:t>代　表　者</w:t>
            </w:r>
          </w:p>
          <w:p w:rsidR="00AC5FDF" w:rsidRPr="00EB0ECF" w:rsidRDefault="00AC5FDF" w:rsidP="006132E8">
            <w:pPr>
              <w:jc w:val="center"/>
            </w:pPr>
            <w:r w:rsidRPr="00EB0ECF">
              <w:rPr>
                <w:rFonts w:hint="eastAsia"/>
              </w:rPr>
              <w:t>役職・氏名</w:t>
            </w:r>
          </w:p>
        </w:tc>
        <w:tc>
          <w:tcPr>
            <w:tcW w:w="7728" w:type="dxa"/>
            <w:gridSpan w:val="6"/>
          </w:tcPr>
          <w:p w:rsidR="00AC5FDF" w:rsidRPr="00EB0ECF" w:rsidRDefault="00AC5FDF" w:rsidP="006132E8">
            <w:pPr>
              <w:widowControl/>
              <w:jc w:val="left"/>
            </w:pPr>
          </w:p>
          <w:p w:rsidR="00AC5FDF" w:rsidRPr="00EB0ECF" w:rsidRDefault="00AC5FDF" w:rsidP="006132E8"/>
        </w:tc>
      </w:tr>
      <w:tr w:rsidR="00AC5FDF" w:rsidRPr="00EB0ECF">
        <w:trPr>
          <w:trHeight w:val="70"/>
        </w:trPr>
        <w:tc>
          <w:tcPr>
            <w:tcW w:w="1362" w:type="dxa"/>
            <w:vAlign w:val="center"/>
          </w:tcPr>
          <w:p w:rsidR="00AC5FDF" w:rsidRPr="00EB0ECF" w:rsidRDefault="00AC5FDF" w:rsidP="006132E8">
            <w:pPr>
              <w:jc w:val="center"/>
            </w:pPr>
            <w:r w:rsidRPr="00EB0ECF">
              <w:rPr>
                <w:rFonts w:hint="eastAsia"/>
              </w:rPr>
              <w:t>設立年月日</w:t>
            </w:r>
          </w:p>
        </w:tc>
        <w:tc>
          <w:tcPr>
            <w:tcW w:w="7728" w:type="dxa"/>
            <w:gridSpan w:val="6"/>
          </w:tcPr>
          <w:p w:rsidR="00AC5FDF" w:rsidRPr="00EB0ECF" w:rsidRDefault="00AC5FDF" w:rsidP="006132E8"/>
        </w:tc>
      </w:tr>
      <w:tr w:rsidR="00AC5FDF" w:rsidRPr="00EB0ECF">
        <w:trPr>
          <w:trHeight w:val="2250"/>
        </w:trPr>
        <w:tc>
          <w:tcPr>
            <w:tcW w:w="1362" w:type="dxa"/>
            <w:vAlign w:val="center"/>
          </w:tcPr>
          <w:p w:rsidR="00AC5FDF" w:rsidRPr="00EB0ECF" w:rsidRDefault="00AC5FDF" w:rsidP="006132E8">
            <w:pPr>
              <w:jc w:val="center"/>
            </w:pPr>
            <w:r w:rsidRPr="00EB0ECF">
              <w:rPr>
                <w:rFonts w:hint="eastAsia"/>
              </w:rPr>
              <w:t>沿　　　革</w:t>
            </w:r>
          </w:p>
        </w:tc>
        <w:tc>
          <w:tcPr>
            <w:tcW w:w="7728" w:type="dxa"/>
            <w:gridSpan w:val="6"/>
          </w:tcPr>
          <w:p w:rsidR="00AC5FDF" w:rsidRPr="00EB0ECF" w:rsidRDefault="00AC5FDF" w:rsidP="006132E8">
            <w:pPr>
              <w:widowControl/>
              <w:jc w:val="left"/>
            </w:pPr>
          </w:p>
          <w:p w:rsidR="00AC5FDF" w:rsidRPr="00EB0ECF" w:rsidRDefault="00AC5FDF" w:rsidP="006132E8">
            <w:pPr>
              <w:widowControl/>
              <w:jc w:val="left"/>
            </w:pPr>
          </w:p>
          <w:p w:rsidR="00AC5FDF" w:rsidRPr="00EB0ECF" w:rsidRDefault="00AC5FDF" w:rsidP="006132E8"/>
        </w:tc>
      </w:tr>
      <w:tr w:rsidR="00AC5FDF" w:rsidRPr="00EB0ECF">
        <w:trPr>
          <w:trHeight w:val="2250"/>
        </w:trPr>
        <w:tc>
          <w:tcPr>
            <w:tcW w:w="1362" w:type="dxa"/>
            <w:vAlign w:val="center"/>
          </w:tcPr>
          <w:p w:rsidR="00AC5FDF" w:rsidRPr="00EB0ECF" w:rsidRDefault="00AC5FDF" w:rsidP="006132E8">
            <w:pPr>
              <w:jc w:val="center"/>
            </w:pPr>
            <w:r w:rsidRPr="0043599F">
              <w:rPr>
                <w:rFonts w:hint="eastAsia"/>
                <w:spacing w:val="15"/>
                <w:kern w:val="0"/>
                <w:fitText w:val="985" w:id="-1782222590"/>
              </w:rPr>
              <w:t>業務内容</w:t>
            </w:r>
          </w:p>
        </w:tc>
        <w:tc>
          <w:tcPr>
            <w:tcW w:w="7728" w:type="dxa"/>
            <w:gridSpan w:val="6"/>
          </w:tcPr>
          <w:p w:rsidR="00AC5FDF" w:rsidRPr="00EB0ECF" w:rsidRDefault="00AC5FDF" w:rsidP="006132E8">
            <w:pPr>
              <w:widowControl/>
              <w:jc w:val="left"/>
            </w:pPr>
          </w:p>
          <w:p w:rsidR="00AC5FDF" w:rsidRPr="00EB0ECF" w:rsidRDefault="00AC5FDF" w:rsidP="006132E8">
            <w:pPr>
              <w:widowControl/>
              <w:jc w:val="left"/>
            </w:pPr>
          </w:p>
          <w:p w:rsidR="00AC5FDF" w:rsidRPr="00EB0ECF" w:rsidRDefault="00AC5FDF" w:rsidP="006132E8"/>
        </w:tc>
      </w:tr>
      <w:tr w:rsidR="00AC5FDF" w:rsidRPr="00EB0ECF">
        <w:trPr>
          <w:trHeight w:val="2250"/>
        </w:trPr>
        <w:tc>
          <w:tcPr>
            <w:tcW w:w="1362" w:type="dxa"/>
            <w:vAlign w:val="center"/>
          </w:tcPr>
          <w:p w:rsidR="00AC5FDF" w:rsidRPr="00EB0ECF" w:rsidRDefault="00AC5FDF" w:rsidP="006132E8">
            <w:pPr>
              <w:jc w:val="center"/>
            </w:pPr>
            <w:r w:rsidRPr="0043599F">
              <w:rPr>
                <w:rFonts w:hint="eastAsia"/>
                <w:spacing w:val="15"/>
                <w:kern w:val="0"/>
                <w:fitText w:val="985" w:id="-1782222589"/>
              </w:rPr>
              <w:t>主な実績</w:t>
            </w:r>
          </w:p>
        </w:tc>
        <w:tc>
          <w:tcPr>
            <w:tcW w:w="7728" w:type="dxa"/>
            <w:gridSpan w:val="6"/>
          </w:tcPr>
          <w:p w:rsidR="00AC5FDF" w:rsidRPr="00EB0ECF" w:rsidRDefault="00AC5FDF" w:rsidP="006132E8"/>
        </w:tc>
      </w:tr>
      <w:tr w:rsidR="00AC5FDF" w:rsidRPr="00EB0ECF">
        <w:trPr>
          <w:trHeight w:val="70"/>
        </w:trPr>
        <w:tc>
          <w:tcPr>
            <w:tcW w:w="1362" w:type="dxa"/>
            <w:vMerge w:val="restart"/>
            <w:vAlign w:val="center"/>
          </w:tcPr>
          <w:p w:rsidR="00AC5FDF" w:rsidRPr="00EB0ECF" w:rsidRDefault="00AC5FDF" w:rsidP="006132E8">
            <w:pPr>
              <w:jc w:val="center"/>
            </w:pPr>
            <w:r w:rsidRPr="0043599F">
              <w:rPr>
                <w:rFonts w:hint="eastAsia"/>
                <w:spacing w:val="15"/>
                <w:kern w:val="0"/>
                <w:fitText w:val="985" w:id="-1782222588"/>
              </w:rPr>
              <w:t>財政状況</w:t>
            </w:r>
          </w:p>
          <w:p w:rsidR="00AC5FDF" w:rsidRPr="00EB0ECF" w:rsidRDefault="00AC5FDF" w:rsidP="006132E8">
            <w:pPr>
              <w:spacing w:line="220" w:lineRule="exact"/>
              <w:rPr>
                <w:sz w:val="16"/>
                <w:szCs w:val="16"/>
              </w:rPr>
            </w:pPr>
            <w:r w:rsidRPr="00EB0ECF">
              <w:rPr>
                <w:rFonts w:hint="eastAsia"/>
                <w:sz w:val="16"/>
                <w:szCs w:val="16"/>
              </w:rPr>
              <w:t>（過去３年間について記入してください）</w:t>
            </w:r>
          </w:p>
        </w:tc>
        <w:tc>
          <w:tcPr>
            <w:tcW w:w="1135" w:type="dxa"/>
            <w:vAlign w:val="center"/>
          </w:tcPr>
          <w:p w:rsidR="00AC5FDF" w:rsidRPr="00EB0ECF" w:rsidRDefault="00AC5FDF" w:rsidP="006132E8">
            <w:pPr>
              <w:jc w:val="center"/>
            </w:pPr>
            <w:r w:rsidRPr="00EB0ECF">
              <w:rPr>
                <w:rFonts w:hint="eastAsia"/>
              </w:rPr>
              <w:t>年　　度</w:t>
            </w:r>
          </w:p>
        </w:tc>
        <w:tc>
          <w:tcPr>
            <w:tcW w:w="2197" w:type="dxa"/>
            <w:vAlign w:val="center"/>
          </w:tcPr>
          <w:p w:rsidR="00AC5FDF" w:rsidRPr="00EB0ECF" w:rsidRDefault="00B04CAB" w:rsidP="00B04CAB">
            <w:pPr>
              <w:jc w:val="center"/>
            </w:pPr>
            <w:r>
              <w:rPr>
                <w:rFonts w:hint="eastAsia"/>
              </w:rPr>
              <w:t>令和元年度</w:t>
            </w:r>
          </w:p>
        </w:tc>
        <w:tc>
          <w:tcPr>
            <w:tcW w:w="2198" w:type="dxa"/>
            <w:gridSpan w:val="3"/>
            <w:vAlign w:val="center"/>
          </w:tcPr>
          <w:p w:rsidR="00AC5FDF" w:rsidRPr="00EB0ECF" w:rsidRDefault="00B04CAB" w:rsidP="00B04CAB">
            <w:pPr>
              <w:jc w:val="center"/>
            </w:pPr>
            <w:r>
              <w:rPr>
                <w:rFonts w:hint="eastAsia"/>
              </w:rPr>
              <w:t>令和２</w:t>
            </w:r>
            <w:r w:rsidR="00AC5FDF" w:rsidRPr="00EB0ECF">
              <w:rPr>
                <w:rFonts w:hint="eastAsia"/>
              </w:rPr>
              <w:t>年度</w:t>
            </w:r>
          </w:p>
        </w:tc>
        <w:tc>
          <w:tcPr>
            <w:tcW w:w="2198" w:type="dxa"/>
            <w:vAlign w:val="center"/>
          </w:tcPr>
          <w:p w:rsidR="00AC5FDF" w:rsidRPr="00EB0ECF" w:rsidRDefault="00DD0783" w:rsidP="00B04CAB">
            <w:pPr>
              <w:jc w:val="center"/>
            </w:pPr>
            <w:r w:rsidRPr="00EB0ECF">
              <w:rPr>
                <w:rFonts w:hint="eastAsia"/>
              </w:rPr>
              <w:t>令和</w:t>
            </w:r>
            <w:r w:rsidR="00B04CAB">
              <w:rPr>
                <w:rFonts w:hint="eastAsia"/>
              </w:rPr>
              <w:t>３</w:t>
            </w:r>
            <w:r w:rsidR="00AC5FDF" w:rsidRPr="00EB0ECF">
              <w:rPr>
                <w:rFonts w:hint="eastAsia"/>
              </w:rPr>
              <w:t>年度</w:t>
            </w:r>
          </w:p>
        </w:tc>
      </w:tr>
      <w:tr w:rsidR="00AC5FDF" w:rsidRPr="00EB0ECF">
        <w:trPr>
          <w:trHeight w:val="70"/>
        </w:trPr>
        <w:tc>
          <w:tcPr>
            <w:tcW w:w="1362" w:type="dxa"/>
            <w:vMerge/>
          </w:tcPr>
          <w:p w:rsidR="00AC5FDF" w:rsidRPr="00EB0ECF" w:rsidRDefault="00AC5FDF" w:rsidP="006132E8"/>
        </w:tc>
        <w:tc>
          <w:tcPr>
            <w:tcW w:w="1135" w:type="dxa"/>
            <w:vAlign w:val="center"/>
          </w:tcPr>
          <w:p w:rsidR="00AC5FDF" w:rsidRPr="00EB0ECF" w:rsidRDefault="00AC5FDF" w:rsidP="006132E8">
            <w:pPr>
              <w:jc w:val="center"/>
            </w:pPr>
            <w:r w:rsidRPr="00EB0ECF">
              <w:rPr>
                <w:rFonts w:hint="eastAsia"/>
                <w:spacing w:val="30"/>
                <w:kern w:val="0"/>
                <w:fitText w:val="788" w:id="-1782222587"/>
              </w:rPr>
              <w:t>総収</w:t>
            </w:r>
            <w:r w:rsidRPr="00EB0ECF">
              <w:rPr>
                <w:rFonts w:hint="eastAsia"/>
                <w:spacing w:val="15"/>
                <w:kern w:val="0"/>
                <w:fitText w:val="788" w:id="-1782222587"/>
              </w:rPr>
              <w:t>入</w:t>
            </w:r>
          </w:p>
        </w:tc>
        <w:tc>
          <w:tcPr>
            <w:tcW w:w="2197" w:type="dxa"/>
          </w:tcPr>
          <w:p w:rsidR="00AC5FDF" w:rsidRPr="00EB0ECF" w:rsidRDefault="00AC5FDF" w:rsidP="006132E8"/>
        </w:tc>
        <w:tc>
          <w:tcPr>
            <w:tcW w:w="2198" w:type="dxa"/>
            <w:gridSpan w:val="3"/>
          </w:tcPr>
          <w:p w:rsidR="00AC5FDF" w:rsidRPr="00EB0ECF" w:rsidRDefault="00AC5FDF" w:rsidP="006132E8"/>
        </w:tc>
        <w:tc>
          <w:tcPr>
            <w:tcW w:w="2198" w:type="dxa"/>
          </w:tcPr>
          <w:p w:rsidR="00AC5FDF" w:rsidRPr="00EB0ECF" w:rsidRDefault="00AC5FDF" w:rsidP="006132E8"/>
        </w:tc>
      </w:tr>
      <w:tr w:rsidR="00AC5FDF" w:rsidRPr="00EB0ECF">
        <w:trPr>
          <w:trHeight w:val="70"/>
        </w:trPr>
        <w:tc>
          <w:tcPr>
            <w:tcW w:w="1362" w:type="dxa"/>
            <w:vMerge/>
          </w:tcPr>
          <w:p w:rsidR="00AC5FDF" w:rsidRPr="00EB0ECF" w:rsidRDefault="00AC5FDF" w:rsidP="006132E8"/>
        </w:tc>
        <w:tc>
          <w:tcPr>
            <w:tcW w:w="1135" w:type="dxa"/>
            <w:vAlign w:val="center"/>
          </w:tcPr>
          <w:p w:rsidR="00AC5FDF" w:rsidRPr="00EB0ECF" w:rsidRDefault="00AC5FDF" w:rsidP="006132E8">
            <w:pPr>
              <w:jc w:val="center"/>
            </w:pPr>
            <w:r w:rsidRPr="00EB0ECF">
              <w:rPr>
                <w:rFonts w:hint="eastAsia"/>
                <w:spacing w:val="30"/>
                <w:kern w:val="0"/>
                <w:fitText w:val="788" w:id="-1782222586"/>
              </w:rPr>
              <w:t>総支</w:t>
            </w:r>
            <w:r w:rsidRPr="00EB0ECF">
              <w:rPr>
                <w:rFonts w:hint="eastAsia"/>
                <w:spacing w:val="15"/>
                <w:kern w:val="0"/>
                <w:fitText w:val="788" w:id="-1782222586"/>
              </w:rPr>
              <w:t>出</w:t>
            </w:r>
          </w:p>
        </w:tc>
        <w:tc>
          <w:tcPr>
            <w:tcW w:w="2197" w:type="dxa"/>
          </w:tcPr>
          <w:p w:rsidR="00AC5FDF" w:rsidRPr="00EB0ECF" w:rsidRDefault="00AC5FDF" w:rsidP="006132E8"/>
        </w:tc>
        <w:tc>
          <w:tcPr>
            <w:tcW w:w="2198" w:type="dxa"/>
            <w:gridSpan w:val="3"/>
          </w:tcPr>
          <w:p w:rsidR="00AC5FDF" w:rsidRPr="00EB0ECF" w:rsidRDefault="00AC5FDF" w:rsidP="006132E8"/>
        </w:tc>
        <w:tc>
          <w:tcPr>
            <w:tcW w:w="2198" w:type="dxa"/>
          </w:tcPr>
          <w:p w:rsidR="00AC5FDF" w:rsidRPr="00EB0ECF" w:rsidRDefault="00AC5FDF" w:rsidP="006132E8"/>
        </w:tc>
      </w:tr>
      <w:tr w:rsidR="00AC5FDF" w:rsidRPr="00EB0ECF">
        <w:trPr>
          <w:trHeight w:val="70"/>
        </w:trPr>
        <w:tc>
          <w:tcPr>
            <w:tcW w:w="1362" w:type="dxa"/>
            <w:vMerge/>
          </w:tcPr>
          <w:p w:rsidR="00AC5FDF" w:rsidRPr="00EB0ECF" w:rsidRDefault="00AC5FDF" w:rsidP="006132E8"/>
        </w:tc>
        <w:tc>
          <w:tcPr>
            <w:tcW w:w="1135" w:type="dxa"/>
            <w:vAlign w:val="center"/>
          </w:tcPr>
          <w:p w:rsidR="00AC5FDF" w:rsidRPr="00EB0ECF" w:rsidRDefault="00AC5FDF" w:rsidP="006132E8">
            <w:pPr>
              <w:jc w:val="center"/>
            </w:pPr>
            <w:r w:rsidRPr="00EB0ECF">
              <w:rPr>
                <w:rFonts w:hint="eastAsia"/>
              </w:rPr>
              <w:t>当期損益</w:t>
            </w:r>
          </w:p>
        </w:tc>
        <w:tc>
          <w:tcPr>
            <w:tcW w:w="2197" w:type="dxa"/>
          </w:tcPr>
          <w:p w:rsidR="00AC5FDF" w:rsidRPr="00EB0ECF" w:rsidRDefault="00AC5FDF" w:rsidP="006132E8"/>
        </w:tc>
        <w:tc>
          <w:tcPr>
            <w:tcW w:w="2198" w:type="dxa"/>
            <w:gridSpan w:val="3"/>
          </w:tcPr>
          <w:p w:rsidR="00AC5FDF" w:rsidRPr="00EB0ECF" w:rsidRDefault="00AC5FDF" w:rsidP="006132E8"/>
        </w:tc>
        <w:tc>
          <w:tcPr>
            <w:tcW w:w="2198" w:type="dxa"/>
          </w:tcPr>
          <w:p w:rsidR="00AC5FDF" w:rsidRPr="00EB0ECF" w:rsidRDefault="00AC5FDF" w:rsidP="006132E8"/>
        </w:tc>
      </w:tr>
      <w:tr w:rsidR="00AC5FDF" w:rsidRPr="00EB0ECF">
        <w:trPr>
          <w:trHeight w:val="70"/>
        </w:trPr>
        <w:tc>
          <w:tcPr>
            <w:tcW w:w="1362" w:type="dxa"/>
            <w:vMerge/>
          </w:tcPr>
          <w:p w:rsidR="00AC5FDF" w:rsidRPr="00EB0ECF" w:rsidRDefault="00AC5FDF" w:rsidP="006132E8"/>
        </w:tc>
        <w:tc>
          <w:tcPr>
            <w:tcW w:w="1135" w:type="dxa"/>
            <w:vAlign w:val="center"/>
          </w:tcPr>
          <w:p w:rsidR="00AC5FDF" w:rsidRPr="00EB0ECF" w:rsidRDefault="00AC5FDF" w:rsidP="006132E8">
            <w:pPr>
              <w:jc w:val="center"/>
            </w:pPr>
            <w:r w:rsidRPr="00EB0ECF">
              <w:rPr>
                <w:rFonts w:hint="eastAsia"/>
              </w:rPr>
              <w:t>累積損益</w:t>
            </w:r>
          </w:p>
        </w:tc>
        <w:tc>
          <w:tcPr>
            <w:tcW w:w="2197" w:type="dxa"/>
          </w:tcPr>
          <w:p w:rsidR="00AC5FDF" w:rsidRPr="00EB0ECF" w:rsidRDefault="00AC5FDF" w:rsidP="006132E8"/>
        </w:tc>
        <w:tc>
          <w:tcPr>
            <w:tcW w:w="2198" w:type="dxa"/>
            <w:gridSpan w:val="3"/>
          </w:tcPr>
          <w:p w:rsidR="00AC5FDF" w:rsidRPr="00EB0ECF" w:rsidRDefault="00AC5FDF" w:rsidP="006132E8"/>
        </w:tc>
        <w:tc>
          <w:tcPr>
            <w:tcW w:w="2198" w:type="dxa"/>
          </w:tcPr>
          <w:p w:rsidR="00AC5FDF" w:rsidRPr="00EB0ECF" w:rsidRDefault="00AC5FDF" w:rsidP="006132E8"/>
        </w:tc>
      </w:tr>
      <w:tr w:rsidR="00AC5FDF" w:rsidRPr="00EB0ECF">
        <w:trPr>
          <w:trHeight w:val="70"/>
        </w:trPr>
        <w:tc>
          <w:tcPr>
            <w:tcW w:w="9090" w:type="dxa"/>
            <w:gridSpan w:val="7"/>
            <w:vAlign w:val="center"/>
          </w:tcPr>
          <w:p w:rsidR="00AC5FDF" w:rsidRPr="00EB0ECF" w:rsidRDefault="00AC5FDF" w:rsidP="006132E8">
            <w:r w:rsidRPr="00EB0ECF">
              <w:rPr>
                <w:rFonts w:hint="eastAsia"/>
              </w:rPr>
              <w:t>応募に関する担当連絡先</w:t>
            </w:r>
          </w:p>
        </w:tc>
      </w:tr>
      <w:tr w:rsidR="00AC5FDF" w:rsidRPr="00EB0ECF">
        <w:trPr>
          <w:trHeight w:val="70"/>
        </w:trPr>
        <w:tc>
          <w:tcPr>
            <w:tcW w:w="1362" w:type="dxa"/>
            <w:vAlign w:val="center"/>
          </w:tcPr>
          <w:p w:rsidR="00AC5FDF" w:rsidRPr="00EB0ECF" w:rsidRDefault="00AC5FDF" w:rsidP="006132E8">
            <w:pPr>
              <w:jc w:val="center"/>
            </w:pPr>
            <w:r w:rsidRPr="00EB0ECF">
              <w:rPr>
                <w:rFonts w:hint="eastAsia"/>
              </w:rPr>
              <w:t>担当部署名</w:t>
            </w:r>
          </w:p>
        </w:tc>
        <w:tc>
          <w:tcPr>
            <w:tcW w:w="4083" w:type="dxa"/>
            <w:gridSpan w:val="3"/>
          </w:tcPr>
          <w:p w:rsidR="00AC5FDF" w:rsidRPr="00EB0ECF" w:rsidRDefault="00AC5FDF" w:rsidP="006132E8"/>
        </w:tc>
        <w:tc>
          <w:tcPr>
            <w:tcW w:w="1138" w:type="dxa"/>
            <w:vAlign w:val="center"/>
          </w:tcPr>
          <w:p w:rsidR="00AC5FDF" w:rsidRPr="00EB0ECF" w:rsidRDefault="00AC5FDF" w:rsidP="006132E8">
            <w:pPr>
              <w:jc w:val="center"/>
            </w:pPr>
            <w:r w:rsidRPr="00EB0ECF">
              <w:rPr>
                <w:rFonts w:hint="eastAsia"/>
              </w:rPr>
              <w:t>電話番号</w:t>
            </w:r>
          </w:p>
        </w:tc>
        <w:tc>
          <w:tcPr>
            <w:tcW w:w="2507" w:type="dxa"/>
            <w:gridSpan w:val="2"/>
          </w:tcPr>
          <w:p w:rsidR="00AC5FDF" w:rsidRPr="00EB0ECF" w:rsidRDefault="00AC5FDF" w:rsidP="006132E8"/>
        </w:tc>
      </w:tr>
      <w:tr w:rsidR="00AC5FDF" w:rsidRPr="00EB0ECF">
        <w:trPr>
          <w:trHeight w:val="70"/>
        </w:trPr>
        <w:tc>
          <w:tcPr>
            <w:tcW w:w="1362" w:type="dxa"/>
            <w:vAlign w:val="center"/>
          </w:tcPr>
          <w:p w:rsidR="00AC5FDF" w:rsidRPr="00EB0ECF" w:rsidRDefault="00AC5FDF" w:rsidP="006132E8">
            <w:pPr>
              <w:jc w:val="center"/>
            </w:pPr>
            <w:r w:rsidRPr="00EB0ECF">
              <w:rPr>
                <w:rFonts w:hint="eastAsia"/>
              </w:rPr>
              <w:t>役職名・氏名</w:t>
            </w:r>
          </w:p>
        </w:tc>
        <w:tc>
          <w:tcPr>
            <w:tcW w:w="4083" w:type="dxa"/>
            <w:gridSpan w:val="3"/>
          </w:tcPr>
          <w:p w:rsidR="00AC5FDF" w:rsidRPr="00EB0ECF" w:rsidRDefault="00AC5FDF" w:rsidP="006132E8"/>
        </w:tc>
        <w:tc>
          <w:tcPr>
            <w:tcW w:w="1138" w:type="dxa"/>
            <w:vAlign w:val="center"/>
          </w:tcPr>
          <w:p w:rsidR="00AC5FDF" w:rsidRPr="00EB0ECF" w:rsidRDefault="00AC5FDF" w:rsidP="006132E8">
            <w:pPr>
              <w:jc w:val="center"/>
            </w:pPr>
            <w:r w:rsidRPr="0043599F">
              <w:rPr>
                <w:rFonts w:hint="eastAsia"/>
                <w:w w:val="75"/>
                <w:kern w:val="0"/>
                <w:fitText w:val="788" w:id="-1782222585"/>
              </w:rPr>
              <w:t>ＦＡＸ番</w:t>
            </w:r>
            <w:r w:rsidRPr="0043599F">
              <w:rPr>
                <w:rFonts w:hint="eastAsia"/>
                <w:spacing w:val="15"/>
                <w:w w:val="75"/>
                <w:kern w:val="0"/>
                <w:fitText w:val="788" w:id="-1782222585"/>
              </w:rPr>
              <w:t>号</w:t>
            </w:r>
          </w:p>
        </w:tc>
        <w:tc>
          <w:tcPr>
            <w:tcW w:w="2507" w:type="dxa"/>
            <w:gridSpan w:val="2"/>
          </w:tcPr>
          <w:p w:rsidR="00AC5FDF" w:rsidRPr="00EB0ECF" w:rsidRDefault="00AC5FDF" w:rsidP="006132E8"/>
        </w:tc>
      </w:tr>
    </w:tbl>
    <w:p w:rsidR="00BD41F0" w:rsidRPr="00EB0ECF" w:rsidRDefault="00BD41F0" w:rsidP="00DF6873">
      <w:pPr>
        <w:jc w:val="right"/>
      </w:pPr>
    </w:p>
    <w:p w:rsidR="009B25DE" w:rsidRPr="00EB0ECF" w:rsidRDefault="00BD41F0" w:rsidP="00DF6873">
      <w:pPr>
        <w:jc w:val="right"/>
      </w:pPr>
      <w:r w:rsidRPr="00EB0ECF">
        <w:br w:type="page"/>
      </w:r>
      <w:r w:rsidR="00DD0783" w:rsidRPr="00EB0ECF">
        <w:rPr>
          <w:rFonts w:hint="eastAsia"/>
        </w:rPr>
        <w:lastRenderedPageBreak/>
        <w:t>様式２</w:t>
      </w:r>
    </w:p>
    <w:p w:rsidR="00DF6873" w:rsidRPr="00EB0ECF" w:rsidRDefault="00DD0783" w:rsidP="00DF6873">
      <w:pPr>
        <w:jc w:val="center"/>
        <w:rPr>
          <w:sz w:val="24"/>
          <w:szCs w:val="24"/>
        </w:rPr>
      </w:pPr>
      <w:r w:rsidRPr="00EB0ECF">
        <w:rPr>
          <w:rFonts w:hint="eastAsia"/>
          <w:kern w:val="0"/>
          <w:sz w:val="24"/>
          <w:szCs w:val="24"/>
        </w:rPr>
        <w:t>共同企業体</w:t>
      </w:r>
      <w:r w:rsidR="00DF6873" w:rsidRPr="00EB0ECF">
        <w:rPr>
          <w:rFonts w:hint="eastAsia"/>
          <w:kern w:val="0"/>
          <w:sz w:val="24"/>
          <w:szCs w:val="24"/>
        </w:rPr>
        <w:t>申請構成表</w:t>
      </w:r>
    </w:p>
    <w:p w:rsidR="00DF6873" w:rsidRPr="00EB0ECF" w:rsidRDefault="00DF6873" w:rsidP="00DF6873"/>
    <w:p w:rsidR="00DF6873" w:rsidRPr="00EB0ECF" w:rsidRDefault="00DD0783" w:rsidP="00DF6873">
      <w:pPr>
        <w:jc w:val="right"/>
      </w:pPr>
      <w:r w:rsidRPr="00EB0ECF">
        <w:rPr>
          <w:rFonts w:hint="eastAsia"/>
        </w:rPr>
        <w:t>令和</w:t>
      </w:r>
      <w:r w:rsidR="00DF6873" w:rsidRPr="00EB0ECF">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1"/>
        <w:gridCol w:w="2497"/>
        <w:gridCol w:w="5902"/>
      </w:tblGrid>
      <w:tr w:rsidR="00DF6873" w:rsidRPr="00EB0ECF">
        <w:trPr>
          <w:trHeight w:val="990"/>
        </w:trPr>
        <w:tc>
          <w:tcPr>
            <w:tcW w:w="681" w:type="dxa"/>
            <w:vMerge w:val="restart"/>
            <w:tcBorders>
              <w:top w:val="single" w:sz="12" w:space="0" w:color="auto"/>
              <w:left w:val="single" w:sz="12" w:space="0" w:color="auto"/>
            </w:tcBorders>
            <w:textDirection w:val="tbRlV"/>
            <w:vAlign w:val="center"/>
          </w:tcPr>
          <w:p w:rsidR="00DF6873" w:rsidRPr="00EB0ECF" w:rsidRDefault="00DF6873" w:rsidP="006132E8">
            <w:pPr>
              <w:ind w:left="113" w:right="113"/>
              <w:jc w:val="center"/>
            </w:pPr>
            <w:r w:rsidRPr="0043599F">
              <w:rPr>
                <w:rFonts w:hint="eastAsia"/>
                <w:spacing w:val="45"/>
                <w:kern w:val="0"/>
                <w:fitText w:val="1182" w:id="-1782217983"/>
              </w:rPr>
              <w:t>代表団</w:t>
            </w:r>
            <w:r w:rsidRPr="0043599F">
              <w:rPr>
                <w:rFonts w:hint="eastAsia"/>
                <w:spacing w:val="30"/>
                <w:kern w:val="0"/>
                <w:fitText w:val="1182" w:id="-1782217983"/>
              </w:rPr>
              <w:t>体</w:t>
            </w:r>
          </w:p>
        </w:tc>
        <w:tc>
          <w:tcPr>
            <w:tcW w:w="2497" w:type="dxa"/>
            <w:tcBorders>
              <w:top w:val="single" w:sz="12" w:space="0" w:color="auto"/>
            </w:tcBorders>
            <w:vAlign w:val="center"/>
          </w:tcPr>
          <w:p w:rsidR="00DF6873" w:rsidRPr="00EB0ECF" w:rsidRDefault="00DF6873" w:rsidP="006132E8">
            <w:r w:rsidRPr="00EB0ECF">
              <w:rPr>
                <w:rFonts w:hint="eastAsia"/>
              </w:rPr>
              <w:t>団　体　名</w:t>
            </w:r>
          </w:p>
        </w:tc>
        <w:tc>
          <w:tcPr>
            <w:tcW w:w="5902" w:type="dxa"/>
            <w:tcBorders>
              <w:top w:val="single" w:sz="12" w:space="0" w:color="auto"/>
              <w:right w:val="single" w:sz="12" w:space="0" w:color="auto"/>
            </w:tcBorders>
            <w:vAlign w:val="center"/>
          </w:tcPr>
          <w:p w:rsidR="00DF6873" w:rsidRPr="00EB0ECF" w:rsidRDefault="00DF6873" w:rsidP="006132E8"/>
        </w:tc>
      </w:tr>
      <w:tr w:rsidR="00DF6873" w:rsidRPr="00EB0ECF">
        <w:trPr>
          <w:trHeight w:val="990"/>
        </w:trPr>
        <w:tc>
          <w:tcPr>
            <w:tcW w:w="681" w:type="dxa"/>
            <w:vMerge/>
            <w:tcBorders>
              <w:left w:val="single" w:sz="12" w:space="0" w:color="auto"/>
            </w:tcBorders>
            <w:textDirection w:val="tbRlV"/>
            <w:vAlign w:val="center"/>
          </w:tcPr>
          <w:p w:rsidR="00DF6873" w:rsidRPr="00EB0ECF" w:rsidRDefault="00DF6873" w:rsidP="006132E8">
            <w:pPr>
              <w:ind w:left="113" w:right="113"/>
              <w:jc w:val="center"/>
            </w:pPr>
          </w:p>
        </w:tc>
        <w:tc>
          <w:tcPr>
            <w:tcW w:w="2497" w:type="dxa"/>
            <w:vAlign w:val="center"/>
          </w:tcPr>
          <w:p w:rsidR="00DF6873" w:rsidRPr="00EB0ECF" w:rsidRDefault="00DF6873" w:rsidP="006132E8">
            <w:r w:rsidRPr="00EB0ECF">
              <w:rPr>
                <w:rFonts w:hint="eastAsia"/>
              </w:rPr>
              <w:t>所　在　地</w:t>
            </w:r>
          </w:p>
        </w:tc>
        <w:tc>
          <w:tcPr>
            <w:tcW w:w="5902" w:type="dxa"/>
            <w:tcBorders>
              <w:right w:val="single" w:sz="12" w:space="0" w:color="auto"/>
            </w:tcBorders>
          </w:tcPr>
          <w:p w:rsidR="00DF6873" w:rsidRPr="00EB0ECF" w:rsidRDefault="00DF6873" w:rsidP="006132E8">
            <w:r w:rsidRPr="00EB0ECF">
              <w:rPr>
                <w:rFonts w:hint="eastAsia"/>
              </w:rPr>
              <w:t>〒</w:t>
            </w:r>
          </w:p>
        </w:tc>
      </w:tr>
      <w:tr w:rsidR="00DF6873" w:rsidRPr="00EB0ECF">
        <w:trPr>
          <w:trHeight w:val="990"/>
        </w:trPr>
        <w:tc>
          <w:tcPr>
            <w:tcW w:w="681" w:type="dxa"/>
            <w:vMerge/>
            <w:tcBorders>
              <w:left w:val="single" w:sz="12" w:space="0" w:color="auto"/>
            </w:tcBorders>
            <w:textDirection w:val="tbRlV"/>
            <w:vAlign w:val="center"/>
          </w:tcPr>
          <w:p w:rsidR="00DF6873" w:rsidRPr="00EB0ECF" w:rsidRDefault="00DF6873" w:rsidP="006132E8">
            <w:pPr>
              <w:ind w:left="113" w:right="113"/>
              <w:jc w:val="center"/>
            </w:pPr>
          </w:p>
        </w:tc>
        <w:tc>
          <w:tcPr>
            <w:tcW w:w="2497" w:type="dxa"/>
            <w:vAlign w:val="center"/>
          </w:tcPr>
          <w:p w:rsidR="00DF6873" w:rsidRPr="00EB0ECF" w:rsidRDefault="00DF6873" w:rsidP="006132E8">
            <w:r w:rsidRPr="00EB0ECF">
              <w:rPr>
                <w:rFonts w:hint="eastAsia"/>
              </w:rPr>
              <w:t>代表者役職・氏名</w:t>
            </w:r>
          </w:p>
        </w:tc>
        <w:tc>
          <w:tcPr>
            <w:tcW w:w="5902" w:type="dxa"/>
            <w:tcBorders>
              <w:right w:val="single" w:sz="12" w:space="0" w:color="auto"/>
            </w:tcBorders>
          </w:tcPr>
          <w:p w:rsidR="00DF6873" w:rsidRPr="00EB0ECF" w:rsidRDefault="00DF6873" w:rsidP="006132E8"/>
        </w:tc>
      </w:tr>
      <w:tr w:rsidR="00DF6873" w:rsidRPr="00EB0ECF">
        <w:trPr>
          <w:trHeight w:val="990"/>
        </w:trPr>
        <w:tc>
          <w:tcPr>
            <w:tcW w:w="681" w:type="dxa"/>
            <w:vMerge/>
            <w:tcBorders>
              <w:left w:val="single" w:sz="12" w:space="0" w:color="auto"/>
              <w:bottom w:val="single" w:sz="12" w:space="0" w:color="auto"/>
            </w:tcBorders>
            <w:textDirection w:val="tbRlV"/>
            <w:vAlign w:val="center"/>
          </w:tcPr>
          <w:p w:rsidR="00DF6873" w:rsidRPr="00EB0ECF" w:rsidRDefault="00DF6873" w:rsidP="006132E8">
            <w:pPr>
              <w:ind w:left="113" w:right="113"/>
              <w:jc w:val="center"/>
            </w:pPr>
          </w:p>
        </w:tc>
        <w:tc>
          <w:tcPr>
            <w:tcW w:w="2497" w:type="dxa"/>
            <w:tcBorders>
              <w:bottom w:val="single" w:sz="12" w:space="0" w:color="auto"/>
            </w:tcBorders>
            <w:vAlign w:val="center"/>
          </w:tcPr>
          <w:p w:rsidR="00DF6873" w:rsidRPr="00EB0ECF" w:rsidRDefault="00DF6873" w:rsidP="006132E8">
            <w:r w:rsidRPr="00EB0ECF">
              <w:rPr>
                <w:rFonts w:hint="eastAsia"/>
              </w:rPr>
              <w:t>主に担当する業務</w:t>
            </w:r>
          </w:p>
        </w:tc>
        <w:tc>
          <w:tcPr>
            <w:tcW w:w="5902" w:type="dxa"/>
            <w:tcBorders>
              <w:bottom w:val="single" w:sz="12" w:space="0" w:color="auto"/>
              <w:right w:val="single" w:sz="12" w:space="0" w:color="auto"/>
            </w:tcBorders>
          </w:tcPr>
          <w:p w:rsidR="00DF6873" w:rsidRPr="00EB0ECF" w:rsidRDefault="00DF6873" w:rsidP="006132E8"/>
        </w:tc>
      </w:tr>
      <w:tr w:rsidR="00DF6873" w:rsidRPr="00EB0ECF">
        <w:trPr>
          <w:trHeight w:val="990"/>
        </w:trPr>
        <w:tc>
          <w:tcPr>
            <w:tcW w:w="681" w:type="dxa"/>
            <w:vMerge w:val="restart"/>
            <w:tcBorders>
              <w:top w:val="single" w:sz="12" w:space="0" w:color="auto"/>
              <w:left w:val="single" w:sz="12" w:space="0" w:color="auto"/>
            </w:tcBorders>
            <w:textDirection w:val="tbRlV"/>
            <w:vAlign w:val="center"/>
          </w:tcPr>
          <w:p w:rsidR="00DF6873" w:rsidRPr="00EB0ECF" w:rsidRDefault="00DF6873" w:rsidP="006132E8">
            <w:pPr>
              <w:ind w:left="113" w:right="113"/>
              <w:jc w:val="center"/>
            </w:pPr>
            <w:r w:rsidRPr="00EB0ECF">
              <w:rPr>
                <w:rFonts w:hint="eastAsia"/>
                <w:spacing w:val="17"/>
                <w:kern w:val="0"/>
                <w:fitText w:val="1182" w:id="-1782217982"/>
              </w:rPr>
              <w:t>構成団体</w:t>
            </w:r>
            <w:r w:rsidRPr="00EB0ECF">
              <w:rPr>
                <w:rFonts w:hint="eastAsia"/>
                <w:spacing w:val="-2"/>
                <w:kern w:val="0"/>
                <w:fitText w:val="1182" w:id="-1782217982"/>
              </w:rPr>
              <w:t>Ａ</w:t>
            </w:r>
          </w:p>
        </w:tc>
        <w:tc>
          <w:tcPr>
            <w:tcW w:w="2497" w:type="dxa"/>
            <w:tcBorders>
              <w:top w:val="single" w:sz="12" w:space="0" w:color="auto"/>
            </w:tcBorders>
            <w:vAlign w:val="center"/>
          </w:tcPr>
          <w:p w:rsidR="00DF6873" w:rsidRPr="00EB0ECF" w:rsidRDefault="00DF6873" w:rsidP="006132E8">
            <w:r w:rsidRPr="00EB0ECF">
              <w:rPr>
                <w:rFonts w:hint="eastAsia"/>
              </w:rPr>
              <w:t>団　体　名</w:t>
            </w:r>
          </w:p>
        </w:tc>
        <w:tc>
          <w:tcPr>
            <w:tcW w:w="5902" w:type="dxa"/>
            <w:tcBorders>
              <w:top w:val="single" w:sz="12" w:space="0" w:color="auto"/>
              <w:right w:val="single" w:sz="12" w:space="0" w:color="auto"/>
            </w:tcBorders>
          </w:tcPr>
          <w:p w:rsidR="00DF6873" w:rsidRPr="00EB0ECF" w:rsidRDefault="00DF6873" w:rsidP="006132E8"/>
        </w:tc>
      </w:tr>
      <w:tr w:rsidR="00DF6873" w:rsidRPr="00EB0ECF">
        <w:trPr>
          <w:trHeight w:val="990"/>
        </w:trPr>
        <w:tc>
          <w:tcPr>
            <w:tcW w:w="681" w:type="dxa"/>
            <w:vMerge/>
            <w:tcBorders>
              <w:left w:val="single" w:sz="12" w:space="0" w:color="auto"/>
            </w:tcBorders>
            <w:textDirection w:val="tbRlV"/>
            <w:vAlign w:val="center"/>
          </w:tcPr>
          <w:p w:rsidR="00DF6873" w:rsidRPr="00EB0ECF" w:rsidRDefault="00DF6873" w:rsidP="006132E8">
            <w:pPr>
              <w:ind w:left="113" w:right="113"/>
              <w:jc w:val="center"/>
            </w:pPr>
          </w:p>
        </w:tc>
        <w:tc>
          <w:tcPr>
            <w:tcW w:w="2497" w:type="dxa"/>
            <w:vAlign w:val="center"/>
          </w:tcPr>
          <w:p w:rsidR="00DF6873" w:rsidRPr="00EB0ECF" w:rsidRDefault="00DF6873" w:rsidP="006132E8">
            <w:r w:rsidRPr="00EB0ECF">
              <w:rPr>
                <w:rFonts w:hint="eastAsia"/>
              </w:rPr>
              <w:t>所　在　地</w:t>
            </w:r>
          </w:p>
        </w:tc>
        <w:tc>
          <w:tcPr>
            <w:tcW w:w="5902" w:type="dxa"/>
            <w:tcBorders>
              <w:right w:val="single" w:sz="12" w:space="0" w:color="auto"/>
            </w:tcBorders>
          </w:tcPr>
          <w:p w:rsidR="00DF6873" w:rsidRPr="00EB0ECF" w:rsidRDefault="00DF6873" w:rsidP="006132E8">
            <w:r w:rsidRPr="00EB0ECF">
              <w:rPr>
                <w:rFonts w:hint="eastAsia"/>
              </w:rPr>
              <w:t>〒</w:t>
            </w:r>
          </w:p>
        </w:tc>
      </w:tr>
      <w:tr w:rsidR="00DF6873" w:rsidRPr="00EB0ECF">
        <w:trPr>
          <w:trHeight w:val="990"/>
        </w:trPr>
        <w:tc>
          <w:tcPr>
            <w:tcW w:w="681" w:type="dxa"/>
            <w:vMerge/>
            <w:tcBorders>
              <w:left w:val="single" w:sz="12" w:space="0" w:color="auto"/>
            </w:tcBorders>
            <w:textDirection w:val="tbRlV"/>
            <w:vAlign w:val="center"/>
          </w:tcPr>
          <w:p w:rsidR="00DF6873" w:rsidRPr="00EB0ECF" w:rsidRDefault="00DF6873" w:rsidP="006132E8">
            <w:pPr>
              <w:ind w:left="113" w:right="113"/>
              <w:jc w:val="center"/>
            </w:pPr>
          </w:p>
        </w:tc>
        <w:tc>
          <w:tcPr>
            <w:tcW w:w="2497" w:type="dxa"/>
            <w:vAlign w:val="center"/>
          </w:tcPr>
          <w:p w:rsidR="00DF6873" w:rsidRPr="00EB0ECF" w:rsidRDefault="00DF6873" w:rsidP="006132E8">
            <w:r w:rsidRPr="00EB0ECF">
              <w:rPr>
                <w:rFonts w:hint="eastAsia"/>
              </w:rPr>
              <w:t>代表者役職・氏名</w:t>
            </w:r>
          </w:p>
        </w:tc>
        <w:tc>
          <w:tcPr>
            <w:tcW w:w="5902" w:type="dxa"/>
            <w:tcBorders>
              <w:right w:val="single" w:sz="12" w:space="0" w:color="auto"/>
            </w:tcBorders>
          </w:tcPr>
          <w:p w:rsidR="00DF6873" w:rsidRPr="00EB0ECF" w:rsidRDefault="00DF6873" w:rsidP="006132E8"/>
        </w:tc>
      </w:tr>
      <w:tr w:rsidR="00DF6873" w:rsidRPr="00EB0ECF">
        <w:trPr>
          <w:trHeight w:val="990"/>
        </w:trPr>
        <w:tc>
          <w:tcPr>
            <w:tcW w:w="681" w:type="dxa"/>
            <w:vMerge/>
            <w:tcBorders>
              <w:left w:val="single" w:sz="12" w:space="0" w:color="auto"/>
              <w:bottom w:val="single" w:sz="12" w:space="0" w:color="auto"/>
            </w:tcBorders>
            <w:textDirection w:val="tbRlV"/>
            <w:vAlign w:val="center"/>
          </w:tcPr>
          <w:p w:rsidR="00DF6873" w:rsidRPr="00EB0ECF" w:rsidRDefault="00DF6873" w:rsidP="006132E8">
            <w:pPr>
              <w:ind w:left="113" w:right="113"/>
              <w:jc w:val="center"/>
            </w:pPr>
          </w:p>
        </w:tc>
        <w:tc>
          <w:tcPr>
            <w:tcW w:w="2497" w:type="dxa"/>
            <w:tcBorders>
              <w:bottom w:val="single" w:sz="12" w:space="0" w:color="auto"/>
            </w:tcBorders>
            <w:vAlign w:val="center"/>
          </w:tcPr>
          <w:p w:rsidR="00DF6873" w:rsidRPr="00EB0ECF" w:rsidRDefault="00DF6873" w:rsidP="006132E8">
            <w:r w:rsidRPr="00EB0ECF">
              <w:rPr>
                <w:rFonts w:hint="eastAsia"/>
              </w:rPr>
              <w:t>主に担当する業務</w:t>
            </w:r>
          </w:p>
        </w:tc>
        <w:tc>
          <w:tcPr>
            <w:tcW w:w="5902" w:type="dxa"/>
            <w:tcBorders>
              <w:bottom w:val="single" w:sz="12" w:space="0" w:color="auto"/>
              <w:right w:val="single" w:sz="12" w:space="0" w:color="auto"/>
            </w:tcBorders>
          </w:tcPr>
          <w:p w:rsidR="00DF6873" w:rsidRPr="00EB0ECF" w:rsidRDefault="00DF6873" w:rsidP="006132E8"/>
        </w:tc>
      </w:tr>
      <w:tr w:rsidR="00DF6873" w:rsidRPr="00EB0ECF">
        <w:trPr>
          <w:trHeight w:val="990"/>
        </w:trPr>
        <w:tc>
          <w:tcPr>
            <w:tcW w:w="681" w:type="dxa"/>
            <w:vMerge w:val="restart"/>
            <w:tcBorders>
              <w:top w:val="single" w:sz="12" w:space="0" w:color="auto"/>
              <w:left w:val="single" w:sz="12" w:space="0" w:color="auto"/>
            </w:tcBorders>
            <w:textDirection w:val="tbRlV"/>
            <w:vAlign w:val="center"/>
          </w:tcPr>
          <w:p w:rsidR="00DF6873" w:rsidRPr="00EB0ECF" w:rsidRDefault="00DF6873" w:rsidP="006132E8">
            <w:pPr>
              <w:ind w:left="113" w:right="113"/>
              <w:jc w:val="center"/>
            </w:pPr>
            <w:r w:rsidRPr="00EB0ECF">
              <w:rPr>
                <w:rFonts w:hint="eastAsia"/>
                <w:spacing w:val="17"/>
                <w:kern w:val="0"/>
                <w:fitText w:val="1182" w:id="-1782217981"/>
              </w:rPr>
              <w:t>構成団体</w:t>
            </w:r>
            <w:r w:rsidRPr="00EB0ECF">
              <w:rPr>
                <w:rFonts w:hint="eastAsia"/>
                <w:spacing w:val="-2"/>
                <w:kern w:val="0"/>
                <w:fitText w:val="1182" w:id="-1782217981"/>
              </w:rPr>
              <w:t>Ｂ</w:t>
            </w:r>
          </w:p>
        </w:tc>
        <w:tc>
          <w:tcPr>
            <w:tcW w:w="2497" w:type="dxa"/>
            <w:tcBorders>
              <w:top w:val="single" w:sz="12" w:space="0" w:color="auto"/>
            </w:tcBorders>
            <w:vAlign w:val="center"/>
          </w:tcPr>
          <w:p w:rsidR="00DF6873" w:rsidRPr="00EB0ECF" w:rsidRDefault="00DF6873" w:rsidP="006132E8">
            <w:r w:rsidRPr="00EB0ECF">
              <w:rPr>
                <w:rFonts w:hint="eastAsia"/>
              </w:rPr>
              <w:t>団　体　名</w:t>
            </w:r>
          </w:p>
        </w:tc>
        <w:tc>
          <w:tcPr>
            <w:tcW w:w="5902" w:type="dxa"/>
            <w:tcBorders>
              <w:top w:val="single" w:sz="12" w:space="0" w:color="auto"/>
              <w:right w:val="single" w:sz="12" w:space="0" w:color="auto"/>
            </w:tcBorders>
          </w:tcPr>
          <w:p w:rsidR="00DF6873" w:rsidRPr="00EB0ECF" w:rsidRDefault="00DF6873" w:rsidP="006132E8"/>
        </w:tc>
      </w:tr>
      <w:tr w:rsidR="00DF6873" w:rsidRPr="00EB0ECF">
        <w:trPr>
          <w:trHeight w:val="990"/>
        </w:trPr>
        <w:tc>
          <w:tcPr>
            <w:tcW w:w="681" w:type="dxa"/>
            <w:vMerge/>
            <w:tcBorders>
              <w:left w:val="single" w:sz="12" w:space="0" w:color="auto"/>
            </w:tcBorders>
            <w:vAlign w:val="center"/>
          </w:tcPr>
          <w:p w:rsidR="00DF6873" w:rsidRPr="00EB0ECF" w:rsidRDefault="00DF6873" w:rsidP="006132E8"/>
        </w:tc>
        <w:tc>
          <w:tcPr>
            <w:tcW w:w="2497" w:type="dxa"/>
            <w:vAlign w:val="center"/>
          </w:tcPr>
          <w:p w:rsidR="00DF6873" w:rsidRPr="00EB0ECF" w:rsidRDefault="00DF6873" w:rsidP="006132E8">
            <w:r w:rsidRPr="00EB0ECF">
              <w:rPr>
                <w:rFonts w:hint="eastAsia"/>
              </w:rPr>
              <w:t>所　在　地</w:t>
            </w:r>
          </w:p>
        </w:tc>
        <w:tc>
          <w:tcPr>
            <w:tcW w:w="5902" w:type="dxa"/>
            <w:tcBorders>
              <w:right w:val="single" w:sz="12" w:space="0" w:color="auto"/>
            </w:tcBorders>
          </w:tcPr>
          <w:p w:rsidR="00DF6873" w:rsidRPr="00EB0ECF" w:rsidRDefault="00DF6873" w:rsidP="006132E8">
            <w:r w:rsidRPr="00EB0ECF">
              <w:rPr>
                <w:rFonts w:hint="eastAsia"/>
              </w:rPr>
              <w:t>〒</w:t>
            </w:r>
          </w:p>
        </w:tc>
      </w:tr>
      <w:tr w:rsidR="00DF6873" w:rsidRPr="00EB0ECF">
        <w:trPr>
          <w:trHeight w:val="990"/>
        </w:trPr>
        <w:tc>
          <w:tcPr>
            <w:tcW w:w="681" w:type="dxa"/>
            <w:vMerge/>
            <w:tcBorders>
              <w:left w:val="single" w:sz="12" w:space="0" w:color="auto"/>
            </w:tcBorders>
            <w:vAlign w:val="center"/>
          </w:tcPr>
          <w:p w:rsidR="00DF6873" w:rsidRPr="00EB0ECF" w:rsidRDefault="00DF6873" w:rsidP="006132E8"/>
        </w:tc>
        <w:tc>
          <w:tcPr>
            <w:tcW w:w="2497" w:type="dxa"/>
            <w:vAlign w:val="center"/>
          </w:tcPr>
          <w:p w:rsidR="00DF6873" w:rsidRPr="00EB0ECF" w:rsidRDefault="00DF6873" w:rsidP="006132E8">
            <w:r w:rsidRPr="00EB0ECF">
              <w:rPr>
                <w:rFonts w:hint="eastAsia"/>
              </w:rPr>
              <w:t>代表者役職・氏名</w:t>
            </w:r>
          </w:p>
        </w:tc>
        <w:tc>
          <w:tcPr>
            <w:tcW w:w="5902" w:type="dxa"/>
            <w:tcBorders>
              <w:right w:val="single" w:sz="12" w:space="0" w:color="auto"/>
            </w:tcBorders>
          </w:tcPr>
          <w:p w:rsidR="00DF6873" w:rsidRPr="00EB0ECF" w:rsidRDefault="00DF6873" w:rsidP="006132E8"/>
        </w:tc>
      </w:tr>
      <w:tr w:rsidR="00DF6873" w:rsidRPr="00EB0ECF">
        <w:trPr>
          <w:trHeight w:val="990"/>
        </w:trPr>
        <w:tc>
          <w:tcPr>
            <w:tcW w:w="681" w:type="dxa"/>
            <w:vMerge/>
            <w:tcBorders>
              <w:left w:val="single" w:sz="12" w:space="0" w:color="auto"/>
              <w:bottom w:val="single" w:sz="12" w:space="0" w:color="auto"/>
            </w:tcBorders>
            <w:vAlign w:val="center"/>
          </w:tcPr>
          <w:p w:rsidR="00DF6873" w:rsidRPr="00EB0ECF" w:rsidRDefault="00DF6873" w:rsidP="006132E8"/>
        </w:tc>
        <w:tc>
          <w:tcPr>
            <w:tcW w:w="2497" w:type="dxa"/>
            <w:tcBorders>
              <w:bottom w:val="single" w:sz="12" w:space="0" w:color="auto"/>
            </w:tcBorders>
            <w:vAlign w:val="center"/>
          </w:tcPr>
          <w:p w:rsidR="00DF6873" w:rsidRPr="00EB0ECF" w:rsidRDefault="00DF6873" w:rsidP="006132E8">
            <w:r w:rsidRPr="00EB0ECF">
              <w:rPr>
                <w:rFonts w:hint="eastAsia"/>
              </w:rPr>
              <w:t>主に担当する業務</w:t>
            </w:r>
          </w:p>
        </w:tc>
        <w:tc>
          <w:tcPr>
            <w:tcW w:w="5902" w:type="dxa"/>
            <w:tcBorders>
              <w:bottom w:val="single" w:sz="12" w:space="0" w:color="auto"/>
              <w:right w:val="single" w:sz="12" w:space="0" w:color="auto"/>
            </w:tcBorders>
          </w:tcPr>
          <w:p w:rsidR="00DF6873" w:rsidRPr="00EB0ECF" w:rsidRDefault="00DF6873" w:rsidP="006132E8"/>
        </w:tc>
      </w:tr>
    </w:tbl>
    <w:p w:rsidR="000D1654" w:rsidRPr="00EB0ECF" w:rsidRDefault="00C637E1" w:rsidP="00314409">
      <w:pPr>
        <w:jc w:val="right"/>
      </w:pPr>
      <w:r w:rsidRPr="00EB0ECF">
        <w:br w:type="page"/>
      </w:r>
      <w:r w:rsidR="00DD0783" w:rsidRPr="00EB0ECF">
        <w:rPr>
          <w:rFonts w:hint="eastAsia"/>
        </w:rPr>
        <w:lastRenderedPageBreak/>
        <w:t>様式３</w:t>
      </w:r>
    </w:p>
    <w:p w:rsidR="00041D2B" w:rsidRPr="00EB0ECF" w:rsidRDefault="00041D2B" w:rsidP="00041D2B">
      <w:pPr>
        <w:jc w:val="center"/>
        <w:rPr>
          <w:sz w:val="24"/>
          <w:szCs w:val="24"/>
        </w:rPr>
      </w:pPr>
      <w:r w:rsidRPr="00EB0ECF">
        <w:rPr>
          <w:rFonts w:hint="eastAsia"/>
          <w:sz w:val="24"/>
          <w:szCs w:val="24"/>
        </w:rPr>
        <w:t>現地説明会参加申込書</w:t>
      </w:r>
    </w:p>
    <w:p w:rsidR="00041D2B" w:rsidRPr="00EB0ECF" w:rsidRDefault="00041D2B" w:rsidP="00041D2B">
      <w:pPr>
        <w:jc w:val="center"/>
        <w:rPr>
          <w:sz w:val="24"/>
          <w:szCs w:val="24"/>
        </w:rPr>
      </w:pPr>
    </w:p>
    <w:p w:rsidR="00041D2B" w:rsidRPr="00EB0ECF" w:rsidRDefault="00041D2B" w:rsidP="00041D2B">
      <w:pPr>
        <w:jc w:val="center"/>
        <w:rPr>
          <w:sz w:val="24"/>
          <w:szCs w:val="24"/>
        </w:rPr>
      </w:pPr>
    </w:p>
    <w:p w:rsidR="00041D2B" w:rsidRPr="00EB0ECF" w:rsidRDefault="00041D2B" w:rsidP="00041D2B">
      <w:pPr>
        <w:jc w:val="right"/>
        <w:rPr>
          <w:sz w:val="24"/>
          <w:szCs w:val="24"/>
        </w:rPr>
      </w:pPr>
      <w:r w:rsidRPr="00EB0ECF">
        <w:rPr>
          <w:rFonts w:hint="eastAsia"/>
          <w:sz w:val="24"/>
          <w:szCs w:val="24"/>
        </w:rPr>
        <w:t>年　　月　　日</w:t>
      </w:r>
    </w:p>
    <w:p w:rsidR="00041D2B" w:rsidRPr="00EB0ECF" w:rsidRDefault="00041D2B" w:rsidP="00041D2B"/>
    <w:p w:rsidR="00041D2B" w:rsidRPr="00EB0ECF" w:rsidRDefault="007436D2" w:rsidP="007436D2">
      <w:pPr>
        <w:ind w:firstLineChars="100" w:firstLine="197"/>
      </w:pPr>
      <w:r w:rsidRPr="00EB0ECF">
        <w:rPr>
          <w:rFonts w:hint="eastAsia"/>
        </w:rPr>
        <w:t>山形県教育庁</w:t>
      </w:r>
    </w:p>
    <w:p w:rsidR="00041D2B" w:rsidRPr="00EB0ECF" w:rsidRDefault="00041D2B" w:rsidP="00041D2B">
      <w:r w:rsidRPr="00EB0ECF">
        <w:rPr>
          <w:rFonts w:hint="eastAsia"/>
        </w:rPr>
        <w:t xml:space="preserve">　</w:t>
      </w:r>
      <w:r w:rsidR="007436D2" w:rsidRPr="00EB0ECF">
        <w:rPr>
          <w:rFonts w:hint="eastAsia"/>
        </w:rPr>
        <w:t xml:space="preserve">　スポーツ保健課長</w:t>
      </w:r>
      <w:r w:rsidRPr="00EB0ECF">
        <w:rPr>
          <w:rFonts w:hint="eastAsia"/>
        </w:rPr>
        <w:t xml:space="preserve">　　殿</w:t>
      </w:r>
    </w:p>
    <w:p w:rsidR="00041D2B" w:rsidRPr="00EB0ECF" w:rsidRDefault="00041D2B" w:rsidP="00041D2B"/>
    <w:p w:rsidR="00041D2B" w:rsidRPr="00EB0ECF" w:rsidRDefault="00041D2B" w:rsidP="00041D2B"/>
    <w:p w:rsidR="00041D2B" w:rsidRPr="00EB0ECF" w:rsidRDefault="00041D2B" w:rsidP="00041D2B">
      <w:pPr>
        <w:wordWrap w:val="0"/>
        <w:jc w:val="right"/>
        <w:rPr>
          <w:lang w:eastAsia="zh-TW"/>
        </w:rPr>
      </w:pPr>
      <w:r w:rsidRPr="00EB0ECF">
        <w:rPr>
          <w:rFonts w:hint="eastAsia"/>
        </w:rPr>
        <w:t xml:space="preserve">　　　　　　　　　　　　　　　　　</w:t>
      </w:r>
    </w:p>
    <w:p w:rsidR="00041D2B" w:rsidRPr="00EB0ECF" w:rsidRDefault="00041D2B" w:rsidP="00041D2B">
      <w:pPr>
        <w:wordWrap w:val="0"/>
        <w:ind w:right="-9"/>
        <w:jc w:val="right"/>
        <w:rPr>
          <w:lang w:eastAsia="zh-CN"/>
        </w:rPr>
      </w:pPr>
      <w:r w:rsidRPr="00EB0ECF">
        <w:rPr>
          <w:rFonts w:hint="eastAsia"/>
          <w:lang w:eastAsia="zh-TW"/>
        </w:rPr>
        <w:t xml:space="preserve">　　　　　　　　　　　　所在地　　　　　　　　　　　　　　　　　　</w:t>
      </w:r>
    </w:p>
    <w:p w:rsidR="00041D2B" w:rsidRPr="00EB0ECF" w:rsidRDefault="00041D2B" w:rsidP="00041D2B">
      <w:pPr>
        <w:wordWrap w:val="0"/>
        <w:jc w:val="right"/>
        <w:rPr>
          <w:lang w:eastAsia="zh-CN"/>
        </w:rPr>
      </w:pPr>
      <w:r w:rsidRPr="00EB0ECF">
        <w:rPr>
          <w:rFonts w:hint="eastAsia"/>
          <w:lang w:eastAsia="zh-CN"/>
        </w:rPr>
        <w:t xml:space="preserve">名　称　　　　　　　　　　　　　　　　　　</w:t>
      </w:r>
    </w:p>
    <w:p w:rsidR="00041D2B" w:rsidRPr="00EB0ECF" w:rsidRDefault="00041D2B" w:rsidP="00041D2B">
      <w:pPr>
        <w:wordWrap w:val="0"/>
        <w:jc w:val="right"/>
        <w:rPr>
          <w:lang w:eastAsia="zh-CN"/>
        </w:rPr>
      </w:pPr>
      <w:r w:rsidRPr="00EB0ECF">
        <w:rPr>
          <w:rFonts w:hint="eastAsia"/>
          <w:lang w:eastAsia="zh-CN"/>
        </w:rPr>
        <w:t xml:space="preserve">担当者氏名　　　　　　　　　　　　　　　　</w:t>
      </w:r>
    </w:p>
    <w:p w:rsidR="00041D2B" w:rsidRPr="00EB0ECF" w:rsidRDefault="00041D2B" w:rsidP="00041D2B">
      <w:pPr>
        <w:wordWrap w:val="0"/>
        <w:jc w:val="right"/>
        <w:rPr>
          <w:lang w:eastAsia="zh-TW"/>
        </w:rPr>
      </w:pPr>
      <w:r w:rsidRPr="00EB0ECF">
        <w:rPr>
          <w:rFonts w:hint="eastAsia"/>
          <w:lang w:eastAsia="zh-TW"/>
        </w:rPr>
        <w:t xml:space="preserve">電話番号　　　　　　　　　　　　　　　　　</w:t>
      </w:r>
    </w:p>
    <w:p w:rsidR="00041D2B" w:rsidRPr="00EB0ECF" w:rsidRDefault="00041D2B" w:rsidP="00041D2B">
      <w:pPr>
        <w:wordWrap w:val="0"/>
        <w:jc w:val="right"/>
        <w:rPr>
          <w:lang w:eastAsia="zh-CN"/>
        </w:rPr>
      </w:pPr>
      <w:r w:rsidRPr="00EB0ECF">
        <w:rPr>
          <w:rFonts w:hint="eastAsia"/>
          <w:lang w:eastAsia="zh-CN"/>
        </w:rPr>
        <w:t xml:space="preserve">ＦＡＸ番号　　　　　　　　　　　　　　　　</w:t>
      </w:r>
    </w:p>
    <w:p w:rsidR="00041D2B" w:rsidRPr="00EB0ECF" w:rsidRDefault="00041D2B" w:rsidP="00041D2B">
      <w:pPr>
        <w:wordWrap w:val="0"/>
        <w:jc w:val="right"/>
      </w:pPr>
      <w:r w:rsidRPr="00EB0ECF">
        <w:rPr>
          <w:rFonts w:hint="eastAsia"/>
        </w:rPr>
        <w:t xml:space="preserve">メールアドレス　　　　　　　　　　　　　　</w:t>
      </w:r>
    </w:p>
    <w:p w:rsidR="00041D2B" w:rsidRPr="00EB0ECF" w:rsidRDefault="00041D2B" w:rsidP="00041D2B">
      <w:pPr>
        <w:ind w:right="788"/>
      </w:pPr>
    </w:p>
    <w:p w:rsidR="00041D2B" w:rsidRPr="00EB0ECF" w:rsidRDefault="00041D2B" w:rsidP="00041D2B">
      <w:pPr>
        <w:ind w:right="788"/>
      </w:pPr>
    </w:p>
    <w:p w:rsidR="00041D2B" w:rsidRPr="00EB0ECF" w:rsidRDefault="00041D2B" w:rsidP="007F3B28">
      <w:pPr>
        <w:ind w:right="-9" w:firstLineChars="100" w:firstLine="197"/>
      </w:pPr>
      <w:r w:rsidRPr="00EB0ECF">
        <w:rPr>
          <w:rFonts w:hint="eastAsia"/>
        </w:rPr>
        <w:t>山形県</w:t>
      </w:r>
      <w:r w:rsidR="00763C59" w:rsidRPr="00EB0ECF">
        <w:rPr>
          <w:rFonts w:hint="eastAsia"/>
        </w:rPr>
        <w:t>体育館及び山形県武道館</w:t>
      </w:r>
      <w:r w:rsidRPr="00EB0ECF">
        <w:rPr>
          <w:rFonts w:hint="eastAsia"/>
        </w:rPr>
        <w:t>指定管理者に係る現地説明会への参加を下記のとおり申し込みます。</w:t>
      </w:r>
    </w:p>
    <w:p w:rsidR="00041D2B" w:rsidRPr="00EB0ECF" w:rsidRDefault="00041D2B" w:rsidP="00041D2B">
      <w:pPr>
        <w:ind w:right="-9"/>
      </w:pPr>
    </w:p>
    <w:p w:rsidR="00041D2B" w:rsidRPr="00EB0ECF" w:rsidRDefault="00041D2B" w:rsidP="00041D2B">
      <w:pPr>
        <w:ind w:right="-9"/>
      </w:pPr>
    </w:p>
    <w:p w:rsidR="00041D2B" w:rsidRPr="00EB0ECF" w:rsidRDefault="00041D2B" w:rsidP="00041D2B">
      <w:pPr>
        <w:pStyle w:val="a4"/>
      </w:pPr>
      <w:r w:rsidRPr="00EB0ECF">
        <w:rPr>
          <w:rFonts w:hint="eastAsia"/>
        </w:rPr>
        <w:t>記</w:t>
      </w:r>
    </w:p>
    <w:p w:rsidR="000D1654" w:rsidRPr="00EB0ECF" w:rsidRDefault="00041D2B" w:rsidP="00AC5FDF">
      <w:r w:rsidRPr="00EB0ECF">
        <w:rPr>
          <w:rFonts w:hint="eastAsia"/>
        </w:rPr>
        <w:cr/>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6"/>
        <w:gridCol w:w="5678"/>
      </w:tblGrid>
      <w:tr w:rsidR="000D1654" w:rsidRPr="00EB0ECF">
        <w:trPr>
          <w:trHeight w:val="510"/>
        </w:trPr>
        <w:tc>
          <w:tcPr>
            <w:tcW w:w="1816" w:type="dxa"/>
            <w:vAlign w:val="center"/>
          </w:tcPr>
          <w:p w:rsidR="000D1654" w:rsidRPr="00EB0ECF" w:rsidRDefault="000D1654" w:rsidP="000D1654">
            <w:pPr>
              <w:jc w:val="center"/>
            </w:pPr>
            <w:r w:rsidRPr="00EB0ECF">
              <w:rPr>
                <w:rFonts w:hint="eastAsia"/>
              </w:rPr>
              <w:t>団　体　名</w:t>
            </w:r>
          </w:p>
        </w:tc>
        <w:tc>
          <w:tcPr>
            <w:tcW w:w="5678" w:type="dxa"/>
            <w:vAlign w:val="center"/>
          </w:tcPr>
          <w:p w:rsidR="000D1654" w:rsidRPr="00EB0ECF" w:rsidRDefault="000D1654" w:rsidP="000D1654">
            <w:pPr>
              <w:jc w:val="center"/>
            </w:pPr>
          </w:p>
        </w:tc>
      </w:tr>
      <w:tr w:rsidR="000D1654" w:rsidRPr="00EB0ECF">
        <w:trPr>
          <w:trHeight w:val="520"/>
        </w:trPr>
        <w:tc>
          <w:tcPr>
            <w:tcW w:w="1816" w:type="dxa"/>
            <w:vMerge w:val="restart"/>
            <w:vAlign w:val="center"/>
          </w:tcPr>
          <w:p w:rsidR="000D1654" w:rsidRPr="00EB0ECF" w:rsidRDefault="000D1654" w:rsidP="000D1654">
            <w:pPr>
              <w:jc w:val="center"/>
            </w:pPr>
            <w:r w:rsidRPr="00EB0ECF">
              <w:rPr>
                <w:rFonts w:hint="eastAsia"/>
              </w:rPr>
              <w:t>参加者氏名</w:t>
            </w:r>
          </w:p>
          <w:p w:rsidR="000D1654" w:rsidRPr="00EB0ECF" w:rsidRDefault="000D1654" w:rsidP="000D1654">
            <w:pPr>
              <w:jc w:val="center"/>
            </w:pPr>
          </w:p>
        </w:tc>
        <w:tc>
          <w:tcPr>
            <w:tcW w:w="5678" w:type="dxa"/>
            <w:vAlign w:val="center"/>
          </w:tcPr>
          <w:p w:rsidR="000D1654" w:rsidRPr="00EB0ECF" w:rsidRDefault="000D1654" w:rsidP="000D1654">
            <w:pPr>
              <w:jc w:val="center"/>
            </w:pPr>
          </w:p>
        </w:tc>
      </w:tr>
      <w:tr w:rsidR="000D1654" w:rsidRPr="00EB0ECF">
        <w:trPr>
          <w:trHeight w:val="519"/>
        </w:trPr>
        <w:tc>
          <w:tcPr>
            <w:tcW w:w="1816" w:type="dxa"/>
            <w:vMerge/>
            <w:vAlign w:val="center"/>
          </w:tcPr>
          <w:p w:rsidR="000D1654" w:rsidRPr="00EB0ECF" w:rsidRDefault="000D1654" w:rsidP="000D1654">
            <w:pPr>
              <w:jc w:val="center"/>
            </w:pPr>
          </w:p>
        </w:tc>
        <w:tc>
          <w:tcPr>
            <w:tcW w:w="5678" w:type="dxa"/>
            <w:vAlign w:val="center"/>
          </w:tcPr>
          <w:p w:rsidR="000D1654" w:rsidRPr="00EB0ECF" w:rsidRDefault="000D1654" w:rsidP="000D1654">
            <w:pPr>
              <w:jc w:val="center"/>
            </w:pPr>
          </w:p>
        </w:tc>
      </w:tr>
      <w:tr w:rsidR="000D1654" w:rsidRPr="00EB0ECF">
        <w:trPr>
          <w:trHeight w:val="548"/>
        </w:trPr>
        <w:tc>
          <w:tcPr>
            <w:tcW w:w="1816" w:type="dxa"/>
            <w:vMerge/>
            <w:vAlign w:val="center"/>
          </w:tcPr>
          <w:p w:rsidR="000D1654" w:rsidRPr="00EB0ECF" w:rsidRDefault="000D1654" w:rsidP="000D1654">
            <w:pPr>
              <w:jc w:val="center"/>
            </w:pPr>
          </w:p>
        </w:tc>
        <w:tc>
          <w:tcPr>
            <w:tcW w:w="5678" w:type="dxa"/>
            <w:vAlign w:val="center"/>
          </w:tcPr>
          <w:p w:rsidR="000D1654" w:rsidRPr="00EB0ECF" w:rsidRDefault="000D1654" w:rsidP="000D1654">
            <w:pPr>
              <w:jc w:val="center"/>
            </w:pPr>
          </w:p>
        </w:tc>
      </w:tr>
    </w:tbl>
    <w:p w:rsidR="00041D2B" w:rsidRPr="00EB0ECF" w:rsidRDefault="000D1654" w:rsidP="00AC5FDF">
      <w:r w:rsidRPr="00EB0ECF">
        <w:rPr>
          <w:rFonts w:hint="eastAsia"/>
        </w:rPr>
        <w:t xml:space="preserve">　　　　　　</w:t>
      </w:r>
    </w:p>
    <w:p w:rsidR="00041D2B" w:rsidRPr="00EB0ECF" w:rsidRDefault="00041D2B" w:rsidP="00AC5FDF"/>
    <w:p w:rsidR="00041D2B" w:rsidRPr="00EB0ECF" w:rsidRDefault="00041D2B" w:rsidP="00AC5FDF"/>
    <w:p w:rsidR="007B69D4" w:rsidRPr="00EB0ECF" w:rsidRDefault="007B69D4" w:rsidP="00AC5FDF"/>
    <w:p w:rsidR="007B69D4" w:rsidRPr="00EB0ECF" w:rsidRDefault="007B69D4" w:rsidP="00AC5FDF"/>
    <w:p w:rsidR="00E770D5" w:rsidRPr="00EB0ECF" w:rsidRDefault="00E770D5" w:rsidP="00AC5FDF"/>
    <w:p w:rsidR="00B45863" w:rsidRPr="00EB0ECF" w:rsidRDefault="00B45863" w:rsidP="00314409">
      <w:pPr>
        <w:jc w:val="right"/>
      </w:pPr>
      <w:r w:rsidRPr="00EB0ECF">
        <w:br w:type="page"/>
      </w:r>
      <w:r w:rsidR="003C4A99" w:rsidRPr="00EB0ECF">
        <w:rPr>
          <w:rFonts w:hint="eastAsia"/>
        </w:rPr>
        <w:lastRenderedPageBreak/>
        <w:t>様式</w:t>
      </w:r>
      <w:r w:rsidR="00B85647" w:rsidRPr="00EB0ECF">
        <w:rPr>
          <w:rFonts w:hint="eastAsia"/>
        </w:rPr>
        <w:t>４－１</w:t>
      </w:r>
    </w:p>
    <w:p w:rsidR="003C4A99" w:rsidRPr="00EB0ECF" w:rsidRDefault="00763C59" w:rsidP="00B45863">
      <w:r w:rsidRPr="00EB0ECF">
        <w:rPr>
          <w:rFonts w:ascii="ＭＳ ゴシック" w:eastAsia="ＭＳ ゴシック" w:hAnsi="ＭＳ ゴシック" w:hint="eastAsia"/>
        </w:rPr>
        <w:t>山形県体育館及び山形県武道館</w:t>
      </w:r>
      <w:r w:rsidR="007E7C11" w:rsidRPr="00EB0ECF">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024C7" w:rsidRPr="00EB0ECF">
        <w:trPr>
          <w:trHeight w:val="690"/>
        </w:trPr>
        <w:tc>
          <w:tcPr>
            <w:tcW w:w="1140" w:type="dxa"/>
            <w:vAlign w:val="center"/>
          </w:tcPr>
          <w:p w:rsidR="003024C7" w:rsidRPr="00EB0ECF" w:rsidRDefault="003024C7" w:rsidP="003024C7">
            <w:pPr>
              <w:jc w:val="center"/>
              <w:rPr>
                <w:sz w:val="22"/>
                <w:szCs w:val="22"/>
              </w:rPr>
            </w:pPr>
            <w:r w:rsidRPr="00EB0ECF">
              <w:rPr>
                <w:rFonts w:hint="eastAsia"/>
                <w:sz w:val="22"/>
                <w:szCs w:val="22"/>
              </w:rPr>
              <w:t>整理番号</w:t>
            </w:r>
          </w:p>
        </w:tc>
        <w:tc>
          <w:tcPr>
            <w:tcW w:w="2040" w:type="dxa"/>
            <w:vAlign w:val="center"/>
          </w:tcPr>
          <w:p w:rsidR="003024C7" w:rsidRPr="00EB0ECF" w:rsidRDefault="003024C7" w:rsidP="003024C7">
            <w:pPr>
              <w:rPr>
                <w:b/>
                <w:sz w:val="22"/>
                <w:szCs w:val="22"/>
              </w:rPr>
            </w:pPr>
          </w:p>
        </w:tc>
        <w:tc>
          <w:tcPr>
            <w:tcW w:w="3176" w:type="dxa"/>
            <w:tcBorders>
              <w:top w:val="single" w:sz="4" w:space="0" w:color="FFFFFF"/>
              <w:bottom w:val="single" w:sz="4" w:space="0" w:color="FFFFFF"/>
              <w:right w:val="single" w:sz="4" w:space="0" w:color="FFFFFF"/>
            </w:tcBorders>
            <w:vAlign w:val="center"/>
          </w:tcPr>
          <w:p w:rsidR="003024C7" w:rsidRPr="00EB0ECF" w:rsidRDefault="003024C7" w:rsidP="003024C7">
            <w:pPr>
              <w:rPr>
                <w:sz w:val="18"/>
                <w:szCs w:val="18"/>
              </w:rPr>
            </w:pPr>
            <w:r w:rsidRPr="00EB0ECF">
              <w:rPr>
                <w:rFonts w:hint="eastAsia"/>
                <w:sz w:val="18"/>
                <w:szCs w:val="18"/>
              </w:rPr>
              <w:t>※整理番号は事務局で記入します。</w:t>
            </w:r>
          </w:p>
        </w:tc>
      </w:tr>
    </w:tbl>
    <w:p w:rsidR="003024C7" w:rsidRPr="00EB0ECF" w:rsidRDefault="003024C7" w:rsidP="00FB11CF">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75BBA" w:rsidRPr="00EB0ECF" w:rsidTr="00275BB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275BBA" w:rsidRPr="00EB0ECF" w:rsidRDefault="00462CF7" w:rsidP="00275BBA">
            <w:pPr>
              <w:pStyle w:val="a6"/>
              <w:ind w:right="788"/>
              <w:jc w:val="center"/>
            </w:pPr>
            <w:r w:rsidRPr="00EB0ECF">
              <w:rPr>
                <w:rFonts w:hint="eastAsia"/>
              </w:rPr>
              <w:t>１</w:t>
            </w:r>
          </w:p>
        </w:tc>
        <w:tc>
          <w:tcPr>
            <w:tcW w:w="8716" w:type="dxa"/>
            <w:tcBorders>
              <w:top w:val="single" w:sz="12" w:space="0" w:color="auto"/>
              <w:left w:val="single" w:sz="4" w:space="0" w:color="auto"/>
              <w:bottom w:val="single" w:sz="4" w:space="0" w:color="auto"/>
              <w:right w:val="single" w:sz="12" w:space="0" w:color="auto"/>
            </w:tcBorders>
            <w:vAlign w:val="center"/>
          </w:tcPr>
          <w:p w:rsidR="00275BBA" w:rsidRPr="00EB0ECF" w:rsidRDefault="00275BBA" w:rsidP="00275BBA">
            <w:pPr>
              <w:pStyle w:val="a6"/>
              <w:ind w:right="788"/>
              <w:jc w:val="both"/>
            </w:pPr>
            <w:r w:rsidRPr="00EB0ECF">
              <w:rPr>
                <w:rFonts w:hint="eastAsia"/>
              </w:rPr>
              <w:t>施設の管理運営に関する基本方針</w:t>
            </w:r>
          </w:p>
        </w:tc>
      </w:tr>
      <w:tr w:rsidR="00275BBA" w:rsidRPr="00EB0ECF" w:rsidTr="00275B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275BBA" w:rsidRPr="00EB0ECF" w:rsidRDefault="00424B2B" w:rsidP="00424B2B">
            <w:r w:rsidRPr="00EB0ECF">
              <w:rPr>
                <w:rFonts w:hint="eastAsia"/>
              </w:rPr>
              <w:t>（</w:t>
            </w:r>
            <w:r w:rsidR="00462CF7" w:rsidRPr="00EB0ECF">
              <w:rPr>
                <w:rFonts w:hint="eastAsia"/>
              </w:rPr>
              <w:t>１</w:t>
            </w:r>
            <w:r w:rsidRPr="00EB0ECF">
              <w:rPr>
                <w:rFonts w:hint="eastAsia"/>
              </w:rPr>
              <w:t>）</w:t>
            </w:r>
            <w:r w:rsidR="00275BBA" w:rsidRPr="00EB0ECF">
              <w:rPr>
                <w:rFonts w:hint="eastAsia"/>
              </w:rPr>
              <w:t xml:space="preserve">　管理運営方針</w:t>
            </w:r>
          </w:p>
          <w:p w:rsidR="00275BBA" w:rsidRPr="00EB0ECF" w:rsidRDefault="00424B2B" w:rsidP="00424B2B">
            <w:pPr>
              <w:ind w:firstLineChars="200" w:firstLine="394"/>
            </w:pPr>
            <w:r w:rsidRPr="00EB0ECF">
              <w:rPr>
                <w:rFonts w:hint="eastAsia"/>
              </w:rPr>
              <w:t xml:space="preserve">ア　</w:t>
            </w:r>
            <w:r w:rsidR="00275BBA" w:rsidRPr="00EB0ECF">
              <w:rPr>
                <w:rFonts w:hint="eastAsia"/>
              </w:rPr>
              <w:t>基本方針（考え方）</w:t>
            </w:r>
          </w:p>
          <w:p w:rsidR="00275BBA" w:rsidRPr="00EB0ECF" w:rsidRDefault="00275BBA" w:rsidP="00275BBA">
            <w:pPr>
              <w:ind w:left="394" w:hangingChars="200" w:hanging="394"/>
            </w:pPr>
          </w:p>
          <w:p w:rsidR="00275BBA" w:rsidRPr="00EB0ECF" w:rsidRDefault="00275BBA" w:rsidP="00275BBA">
            <w:pPr>
              <w:ind w:left="394" w:hangingChars="200" w:hanging="394"/>
            </w:pPr>
          </w:p>
          <w:p w:rsidR="00275BBA" w:rsidRPr="00EB0ECF" w:rsidRDefault="00275BBA" w:rsidP="00275BBA">
            <w:pPr>
              <w:ind w:left="394" w:hangingChars="200" w:hanging="394"/>
            </w:pPr>
          </w:p>
          <w:p w:rsidR="00275BBA" w:rsidRPr="00EB0ECF" w:rsidRDefault="00424B2B" w:rsidP="00C16515">
            <w:pPr>
              <w:ind w:firstLineChars="200" w:firstLine="394"/>
            </w:pPr>
            <w:r w:rsidRPr="00EB0ECF">
              <w:rPr>
                <w:rFonts w:hint="eastAsia"/>
              </w:rPr>
              <w:t>イ</w:t>
            </w:r>
            <w:r w:rsidR="00275BBA" w:rsidRPr="00EB0ECF">
              <w:rPr>
                <w:rFonts w:hint="eastAsia"/>
              </w:rPr>
              <w:t xml:space="preserve">　施設の設置目的に対する考え方</w:t>
            </w:r>
          </w:p>
          <w:p w:rsidR="00275BBA" w:rsidRPr="00EB0ECF" w:rsidRDefault="00275BBA" w:rsidP="00275BBA">
            <w:pPr>
              <w:ind w:left="394" w:hangingChars="200" w:hanging="394"/>
            </w:pPr>
          </w:p>
          <w:p w:rsidR="00275BBA" w:rsidRPr="00EB0ECF" w:rsidRDefault="00275BBA" w:rsidP="00275BBA">
            <w:pPr>
              <w:ind w:left="394" w:hangingChars="200" w:hanging="394"/>
            </w:pPr>
          </w:p>
          <w:p w:rsidR="00275BBA" w:rsidRPr="00EB0ECF" w:rsidRDefault="00275BBA" w:rsidP="00275BBA">
            <w:pPr>
              <w:ind w:left="394" w:hangingChars="200" w:hanging="394"/>
            </w:pPr>
          </w:p>
          <w:p w:rsidR="0062582E" w:rsidRPr="00EB0ECF" w:rsidRDefault="00424B2B" w:rsidP="00C16515">
            <w:pPr>
              <w:ind w:firstLineChars="200" w:firstLine="394"/>
            </w:pPr>
            <w:r w:rsidRPr="00EB0ECF">
              <w:rPr>
                <w:rFonts w:hint="eastAsia"/>
              </w:rPr>
              <w:t>ウ</w:t>
            </w:r>
            <w:r w:rsidR="00275BBA" w:rsidRPr="00EB0ECF">
              <w:rPr>
                <w:rFonts w:hint="eastAsia"/>
              </w:rPr>
              <w:t xml:space="preserve">　施設の平等利用に対する考え方</w:t>
            </w:r>
          </w:p>
          <w:p w:rsidR="0062582E" w:rsidRPr="00EB0ECF" w:rsidRDefault="0062582E" w:rsidP="00C16515">
            <w:pPr>
              <w:ind w:firstLineChars="200" w:firstLine="394"/>
            </w:pPr>
          </w:p>
          <w:p w:rsidR="0062582E" w:rsidRPr="00EB0ECF" w:rsidRDefault="0062582E" w:rsidP="00C16515">
            <w:pPr>
              <w:ind w:firstLineChars="200" w:firstLine="394"/>
            </w:pPr>
          </w:p>
          <w:p w:rsidR="0062582E" w:rsidRPr="00EB0ECF" w:rsidRDefault="0062582E" w:rsidP="00C16515">
            <w:pPr>
              <w:ind w:firstLineChars="200" w:firstLine="394"/>
            </w:pPr>
            <w:r w:rsidRPr="00EB0ECF">
              <w:rPr>
                <w:rFonts w:hint="eastAsia"/>
              </w:rPr>
              <w:t>エ　施設利用に関する調整方法</w:t>
            </w:r>
          </w:p>
          <w:p w:rsidR="00275BBA" w:rsidRPr="00EB0ECF" w:rsidRDefault="0062582E" w:rsidP="0062582E">
            <w:pPr>
              <w:ind w:firstLineChars="300" w:firstLine="500"/>
              <w:rPr>
                <w:i/>
                <w:sz w:val="18"/>
                <w:szCs w:val="18"/>
              </w:rPr>
            </w:pPr>
            <w:r w:rsidRPr="00EB0ECF">
              <w:rPr>
                <w:rFonts w:hint="eastAsia"/>
                <w:i/>
                <w:sz w:val="18"/>
                <w:szCs w:val="18"/>
              </w:rPr>
              <w:t>（利用申し込みから許可までの流れ、申し込みが重複した等の調整方法等）</w:t>
            </w:r>
          </w:p>
          <w:p w:rsidR="0062582E" w:rsidRPr="00EB0ECF" w:rsidRDefault="0062582E" w:rsidP="00C16515">
            <w:pPr>
              <w:ind w:firstLineChars="200" w:firstLine="394"/>
            </w:pPr>
          </w:p>
          <w:p w:rsidR="00275BBA" w:rsidRPr="00EB0ECF" w:rsidRDefault="00275BBA" w:rsidP="00275BBA">
            <w:pPr>
              <w:ind w:left="394" w:hangingChars="200" w:hanging="394"/>
            </w:pPr>
          </w:p>
          <w:p w:rsidR="00275BBA" w:rsidRPr="00EB0ECF" w:rsidRDefault="00275BBA" w:rsidP="00275BBA"/>
          <w:p w:rsidR="00275BBA" w:rsidRPr="00EB0ECF" w:rsidRDefault="00424B2B" w:rsidP="00424B2B">
            <w:pPr>
              <w:rPr>
                <w:lang w:eastAsia="zh-TW"/>
              </w:rPr>
            </w:pPr>
            <w:r w:rsidRPr="00EB0ECF">
              <w:rPr>
                <w:rFonts w:hint="eastAsia"/>
              </w:rPr>
              <w:t>（２）</w:t>
            </w:r>
            <w:r w:rsidR="00275BBA" w:rsidRPr="00EB0ECF">
              <w:rPr>
                <w:rFonts w:hint="eastAsia"/>
              </w:rPr>
              <w:t xml:space="preserve">　利用時間、休</w:t>
            </w:r>
            <w:r w:rsidR="00462CF7" w:rsidRPr="00EB0ECF">
              <w:rPr>
                <w:rFonts w:hint="eastAsia"/>
              </w:rPr>
              <w:t>業</w:t>
            </w:r>
            <w:r w:rsidR="00275BBA" w:rsidRPr="00EB0ECF">
              <w:rPr>
                <w:rFonts w:hint="eastAsia"/>
              </w:rPr>
              <w:t>日、臨時</w:t>
            </w:r>
            <w:r w:rsidR="00462CF7" w:rsidRPr="00EB0ECF">
              <w:rPr>
                <w:rFonts w:hint="eastAsia"/>
              </w:rPr>
              <w:t>利用</w:t>
            </w:r>
            <w:r w:rsidR="00275BBA" w:rsidRPr="00EB0ECF">
              <w:rPr>
                <w:rFonts w:hint="eastAsia"/>
              </w:rPr>
              <w:t>及び休</w:t>
            </w:r>
            <w:r w:rsidR="00462CF7" w:rsidRPr="00EB0ECF">
              <w:rPr>
                <w:rFonts w:hint="eastAsia"/>
              </w:rPr>
              <w:t>業</w:t>
            </w:r>
            <w:r w:rsidR="00275BBA" w:rsidRPr="00EB0ECF">
              <w:rPr>
                <w:rFonts w:hint="eastAsia"/>
              </w:rPr>
              <w:t>に関する考え方</w:t>
            </w:r>
          </w:p>
          <w:p w:rsidR="00275BBA" w:rsidRPr="00EB0ECF" w:rsidRDefault="00275BBA" w:rsidP="00623464">
            <w:pPr>
              <w:ind w:leftChars="200" w:left="574" w:rightChars="71" w:right="140" w:hanging="180"/>
              <w:rPr>
                <w:i/>
                <w:sz w:val="18"/>
                <w:szCs w:val="18"/>
                <w:lang w:eastAsia="zh-TW"/>
              </w:rPr>
            </w:pPr>
            <w:r w:rsidRPr="00EB0ECF">
              <w:rPr>
                <w:rFonts w:hint="eastAsia"/>
                <w:i/>
                <w:sz w:val="18"/>
                <w:szCs w:val="18"/>
              </w:rPr>
              <w:t>（山形県</w:t>
            </w:r>
            <w:r w:rsidR="00462CF7" w:rsidRPr="00EB0ECF">
              <w:rPr>
                <w:rFonts w:hint="eastAsia"/>
                <w:i/>
                <w:sz w:val="18"/>
                <w:szCs w:val="18"/>
              </w:rPr>
              <w:t>体育</w:t>
            </w:r>
            <w:r w:rsidRPr="00EB0ECF">
              <w:rPr>
                <w:rFonts w:hint="eastAsia"/>
                <w:i/>
                <w:sz w:val="18"/>
                <w:szCs w:val="18"/>
              </w:rPr>
              <w:t>施設条例（以下「施設条例」という。）に掲げる基準の範囲内で、あらかじめ教育委員会の承認を受けて定めることになります。）</w:t>
            </w:r>
          </w:p>
          <w:p w:rsidR="00275BBA" w:rsidRPr="00EB0ECF" w:rsidRDefault="00424B2B" w:rsidP="00C16515">
            <w:pPr>
              <w:ind w:firstLineChars="200" w:firstLine="394"/>
              <w:rPr>
                <w:lang w:eastAsia="zh-TW"/>
              </w:rPr>
            </w:pPr>
            <w:r w:rsidRPr="00EB0ECF">
              <w:rPr>
                <w:rFonts w:hint="eastAsia"/>
              </w:rPr>
              <w:t>ア</w:t>
            </w:r>
            <w:r w:rsidR="00275BBA" w:rsidRPr="00EB0ECF">
              <w:rPr>
                <w:rFonts w:hint="eastAsia"/>
              </w:rPr>
              <w:t xml:space="preserve">　利用時間</w:t>
            </w:r>
          </w:p>
          <w:p w:rsidR="00275BBA" w:rsidRPr="00EB0ECF" w:rsidRDefault="00275BBA" w:rsidP="00275BBA"/>
          <w:p w:rsidR="00275BBA" w:rsidRPr="00EB0ECF" w:rsidRDefault="00275BBA" w:rsidP="00275BBA"/>
          <w:p w:rsidR="00275BBA" w:rsidRPr="00EB0ECF" w:rsidRDefault="00275BBA" w:rsidP="00275BBA"/>
          <w:p w:rsidR="00275BBA" w:rsidRPr="00EB0ECF" w:rsidRDefault="00275BBA" w:rsidP="00275BBA"/>
          <w:p w:rsidR="00275BBA" w:rsidRPr="00EB0ECF" w:rsidRDefault="00424B2B" w:rsidP="00C16515">
            <w:pPr>
              <w:ind w:firstLineChars="200" w:firstLine="394"/>
            </w:pPr>
            <w:r w:rsidRPr="00EB0ECF">
              <w:rPr>
                <w:rFonts w:hint="eastAsia"/>
              </w:rPr>
              <w:t>イ</w:t>
            </w:r>
            <w:r w:rsidR="00275BBA" w:rsidRPr="00EB0ECF">
              <w:rPr>
                <w:rFonts w:hint="eastAsia"/>
              </w:rPr>
              <w:t xml:space="preserve">　休</w:t>
            </w:r>
            <w:r w:rsidR="00462CF7" w:rsidRPr="00EB0ECF">
              <w:rPr>
                <w:rFonts w:hint="eastAsia"/>
              </w:rPr>
              <w:t>業</w:t>
            </w:r>
            <w:r w:rsidR="00275BBA" w:rsidRPr="00EB0ECF">
              <w:rPr>
                <w:rFonts w:hint="eastAsia"/>
              </w:rPr>
              <w:t>日</w:t>
            </w:r>
          </w:p>
          <w:p w:rsidR="00275BBA" w:rsidRPr="00EB0ECF" w:rsidRDefault="00275BBA" w:rsidP="00275BBA"/>
          <w:p w:rsidR="00275BBA" w:rsidRPr="00EB0ECF" w:rsidRDefault="00275BBA" w:rsidP="00275BBA">
            <w:pPr>
              <w:pStyle w:val="a6"/>
              <w:ind w:right="788"/>
              <w:jc w:val="both"/>
            </w:pPr>
          </w:p>
          <w:p w:rsidR="00275BBA" w:rsidRPr="00EB0ECF" w:rsidRDefault="00275BBA" w:rsidP="00275BBA">
            <w:pPr>
              <w:pStyle w:val="a6"/>
              <w:ind w:right="788"/>
              <w:jc w:val="both"/>
            </w:pPr>
          </w:p>
          <w:p w:rsidR="00275BBA" w:rsidRPr="00EB0ECF" w:rsidRDefault="00275BBA" w:rsidP="00275BBA">
            <w:pPr>
              <w:pStyle w:val="a6"/>
              <w:ind w:left="354" w:hangingChars="180" w:hanging="354"/>
              <w:jc w:val="both"/>
            </w:pPr>
          </w:p>
          <w:p w:rsidR="00275BBA" w:rsidRPr="00EB0ECF" w:rsidRDefault="00424B2B" w:rsidP="00C16515">
            <w:pPr>
              <w:pStyle w:val="a6"/>
              <w:ind w:firstLineChars="200" w:firstLine="394"/>
              <w:jc w:val="both"/>
            </w:pPr>
            <w:r w:rsidRPr="00EB0ECF">
              <w:rPr>
                <w:rFonts w:hint="eastAsia"/>
              </w:rPr>
              <w:t>ウ</w:t>
            </w:r>
            <w:r w:rsidR="00275BBA" w:rsidRPr="00EB0ECF">
              <w:rPr>
                <w:rFonts w:hint="eastAsia"/>
              </w:rPr>
              <w:t xml:space="preserve">　臨時</w:t>
            </w:r>
            <w:r w:rsidR="00462CF7" w:rsidRPr="00EB0ECF">
              <w:rPr>
                <w:rFonts w:hint="eastAsia"/>
              </w:rPr>
              <w:t>利用</w:t>
            </w:r>
            <w:r w:rsidR="00275BBA" w:rsidRPr="00EB0ECF">
              <w:rPr>
                <w:rFonts w:hint="eastAsia"/>
              </w:rPr>
              <w:t>及び休</w:t>
            </w:r>
            <w:r w:rsidR="00462CF7" w:rsidRPr="00EB0ECF">
              <w:rPr>
                <w:rFonts w:hint="eastAsia"/>
              </w:rPr>
              <w:t>業</w:t>
            </w:r>
          </w:p>
          <w:p w:rsidR="00275BBA" w:rsidRPr="00EB0ECF" w:rsidRDefault="00275BBA" w:rsidP="00275BBA">
            <w:pPr>
              <w:pStyle w:val="a6"/>
              <w:ind w:left="354" w:hangingChars="180" w:hanging="354"/>
              <w:jc w:val="both"/>
            </w:pPr>
          </w:p>
          <w:p w:rsidR="00275BBA" w:rsidRPr="00EB0ECF" w:rsidRDefault="00275BBA" w:rsidP="00275BBA">
            <w:pPr>
              <w:pStyle w:val="a6"/>
              <w:ind w:left="354" w:hangingChars="180" w:hanging="354"/>
              <w:jc w:val="both"/>
            </w:pPr>
          </w:p>
          <w:p w:rsidR="00275BBA" w:rsidRPr="00EB0ECF" w:rsidRDefault="00275BBA" w:rsidP="00275BBA">
            <w:pPr>
              <w:pStyle w:val="a6"/>
              <w:ind w:left="354" w:hangingChars="180" w:hanging="354"/>
              <w:jc w:val="both"/>
            </w:pPr>
          </w:p>
          <w:p w:rsidR="00275BBA" w:rsidRPr="00EB0ECF" w:rsidRDefault="00275BBA" w:rsidP="00275BBA">
            <w:pPr>
              <w:pStyle w:val="a6"/>
              <w:ind w:left="354" w:hangingChars="180" w:hanging="354"/>
              <w:jc w:val="both"/>
            </w:pPr>
          </w:p>
        </w:tc>
      </w:tr>
    </w:tbl>
    <w:p w:rsidR="00C637E1" w:rsidRPr="00EB0ECF" w:rsidRDefault="00C637E1" w:rsidP="00C637E1">
      <w:r w:rsidRPr="00EB0ECF">
        <w:rPr>
          <w:rFonts w:hint="eastAsia"/>
        </w:rPr>
        <w:t>※１　用紙が不足する場合は、継続用紙または別紙を付けてください。</w:t>
      </w:r>
    </w:p>
    <w:p w:rsidR="00C637E1" w:rsidRPr="00EB0ECF" w:rsidRDefault="00E8557F" w:rsidP="00C637E1">
      <w:r w:rsidRPr="00EB0ECF">
        <w:rPr>
          <w:rFonts w:hint="eastAsia"/>
        </w:rPr>
        <w:t>※２　必要に応じて説明資料を添付し</w:t>
      </w:r>
      <w:r w:rsidR="00C637E1" w:rsidRPr="00EB0ECF">
        <w:rPr>
          <w:rFonts w:hint="eastAsia"/>
        </w:rPr>
        <w:t>てください。</w:t>
      </w:r>
    </w:p>
    <w:p w:rsidR="00706189" w:rsidRPr="00EB0ECF" w:rsidRDefault="00C637E1" w:rsidP="00314409">
      <w:pPr>
        <w:jc w:val="right"/>
      </w:pPr>
      <w:r w:rsidRPr="00EB0ECF">
        <w:br w:type="page"/>
      </w:r>
      <w:r w:rsidR="00B45863" w:rsidRPr="00EB0ECF">
        <w:rPr>
          <w:rFonts w:hint="eastAsia"/>
        </w:rPr>
        <w:lastRenderedPageBreak/>
        <w:t>様式４－２</w:t>
      </w:r>
    </w:p>
    <w:p w:rsidR="00892FA3" w:rsidRPr="00EB0ECF" w:rsidRDefault="00763C59" w:rsidP="00B45863">
      <w:r w:rsidRPr="00EB0ECF">
        <w:rPr>
          <w:rFonts w:ascii="ＭＳ ゴシック" w:eastAsia="ＭＳ ゴシック" w:hAnsi="ＭＳ ゴシック" w:hint="eastAsia"/>
        </w:rPr>
        <w:t>山形県体育館及び山形県武道館</w:t>
      </w:r>
      <w:r w:rsidR="00892FA3" w:rsidRPr="00EB0ECF">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EB0ECF">
        <w:trPr>
          <w:trHeight w:val="690"/>
        </w:trPr>
        <w:tc>
          <w:tcPr>
            <w:tcW w:w="1140" w:type="dxa"/>
            <w:vAlign w:val="center"/>
          </w:tcPr>
          <w:p w:rsidR="00892FA3" w:rsidRPr="00EB0ECF" w:rsidRDefault="00892FA3" w:rsidP="00354374">
            <w:pPr>
              <w:jc w:val="center"/>
              <w:rPr>
                <w:sz w:val="22"/>
                <w:szCs w:val="22"/>
              </w:rPr>
            </w:pPr>
            <w:r w:rsidRPr="00EB0ECF">
              <w:rPr>
                <w:rFonts w:hint="eastAsia"/>
                <w:sz w:val="22"/>
                <w:szCs w:val="22"/>
              </w:rPr>
              <w:t>整理番号</w:t>
            </w:r>
          </w:p>
        </w:tc>
        <w:tc>
          <w:tcPr>
            <w:tcW w:w="2040" w:type="dxa"/>
            <w:vAlign w:val="center"/>
          </w:tcPr>
          <w:p w:rsidR="00892FA3" w:rsidRPr="00EB0ECF"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EB0ECF" w:rsidRDefault="00892FA3" w:rsidP="00354374">
            <w:pPr>
              <w:rPr>
                <w:sz w:val="18"/>
                <w:szCs w:val="18"/>
              </w:rPr>
            </w:pPr>
            <w:r w:rsidRPr="00EB0ECF">
              <w:rPr>
                <w:rFonts w:hint="eastAsia"/>
                <w:sz w:val="18"/>
                <w:szCs w:val="18"/>
              </w:rPr>
              <w:t>※整理番号は事務局で記入します。</w:t>
            </w:r>
          </w:p>
        </w:tc>
      </w:tr>
    </w:tbl>
    <w:p w:rsidR="00892FA3" w:rsidRPr="00EB0ECF"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75BBA" w:rsidRPr="00EB0ECF" w:rsidTr="00275BB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275BBA" w:rsidRPr="00EB0ECF" w:rsidRDefault="00424B2B" w:rsidP="00275BBA">
            <w:pPr>
              <w:pStyle w:val="a6"/>
              <w:ind w:right="788"/>
              <w:jc w:val="center"/>
            </w:pPr>
            <w:r w:rsidRPr="00EB0ECF">
              <w:rPr>
                <w:rFonts w:hint="eastAsia"/>
              </w:rPr>
              <w:t>２</w:t>
            </w:r>
          </w:p>
        </w:tc>
        <w:tc>
          <w:tcPr>
            <w:tcW w:w="8716" w:type="dxa"/>
            <w:tcBorders>
              <w:top w:val="single" w:sz="12" w:space="0" w:color="auto"/>
              <w:left w:val="single" w:sz="4" w:space="0" w:color="auto"/>
              <w:bottom w:val="single" w:sz="4" w:space="0" w:color="auto"/>
              <w:right w:val="single" w:sz="12" w:space="0" w:color="auto"/>
            </w:tcBorders>
            <w:vAlign w:val="center"/>
          </w:tcPr>
          <w:p w:rsidR="00275BBA" w:rsidRPr="00EB0ECF" w:rsidRDefault="00275BBA" w:rsidP="00275BBA">
            <w:pPr>
              <w:pStyle w:val="a6"/>
              <w:ind w:right="788"/>
              <w:jc w:val="both"/>
            </w:pPr>
            <w:r w:rsidRPr="00EB0ECF">
              <w:rPr>
                <w:rFonts w:hint="eastAsia"/>
              </w:rPr>
              <w:t>施設の管理運営に関する提案</w:t>
            </w:r>
          </w:p>
        </w:tc>
      </w:tr>
      <w:tr w:rsidR="00275BBA" w:rsidRPr="00EB0ECF" w:rsidTr="00275B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275BBA" w:rsidRPr="00EB0ECF" w:rsidRDefault="00424B2B" w:rsidP="00424B2B">
            <w:r w:rsidRPr="00EB0ECF">
              <w:rPr>
                <w:rFonts w:hint="eastAsia"/>
              </w:rPr>
              <w:t>（１）</w:t>
            </w:r>
            <w:r w:rsidR="00275BBA" w:rsidRPr="00EB0ECF">
              <w:rPr>
                <w:rFonts w:hint="eastAsia"/>
              </w:rPr>
              <w:t xml:space="preserve">管理運営に関する収支計画　</w:t>
            </w:r>
          </w:p>
          <w:p w:rsidR="00275BBA" w:rsidRPr="00EB0ECF" w:rsidRDefault="00275BBA" w:rsidP="00275BBA">
            <w:pPr>
              <w:ind w:firstLineChars="300" w:firstLine="590"/>
            </w:pPr>
            <w:r w:rsidRPr="00EB0ECF">
              <w:rPr>
                <w:rFonts w:hint="eastAsia"/>
              </w:rPr>
              <w:t xml:space="preserve">総括表（内訳については、収支計画書（様式５）のとおり）　</w:t>
            </w:r>
            <w:r w:rsidR="0067675C" w:rsidRPr="00EB0ECF">
              <w:rPr>
                <w:rFonts w:hint="eastAsia"/>
              </w:rPr>
              <w:t xml:space="preserve">　　</w:t>
            </w:r>
            <w:r w:rsidRPr="00EB0ECF">
              <w:rPr>
                <w:rFonts w:hint="eastAsia"/>
              </w:rPr>
              <w:t>（単位：千円）</w:t>
            </w:r>
          </w:p>
          <w:tbl>
            <w:tblPr>
              <w:tblW w:w="7259"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418"/>
              <w:gridCol w:w="1418"/>
              <w:gridCol w:w="1418"/>
              <w:gridCol w:w="1418"/>
            </w:tblGrid>
            <w:tr w:rsidR="0067675C" w:rsidRPr="00EB0ECF" w:rsidTr="0067675C">
              <w:trPr>
                <w:trHeight w:val="500"/>
              </w:trPr>
              <w:tc>
                <w:tcPr>
                  <w:tcW w:w="1587" w:type="dxa"/>
                  <w:vAlign w:val="center"/>
                </w:tcPr>
                <w:p w:rsidR="0067675C" w:rsidRPr="00EB0ECF" w:rsidRDefault="0067675C" w:rsidP="00275BBA">
                  <w:pPr>
                    <w:jc w:val="center"/>
                  </w:pPr>
                  <w:r w:rsidRPr="00EB0ECF">
                    <w:rPr>
                      <w:rFonts w:hint="eastAsia"/>
                    </w:rPr>
                    <w:t>年　　度</w:t>
                  </w:r>
                </w:p>
              </w:tc>
              <w:tc>
                <w:tcPr>
                  <w:tcW w:w="1418" w:type="dxa"/>
                  <w:vAlign w:val="center"/>
                </w:tcPr>
                <w:p w:rsidR="0067675C" w:rsidRPr="00EB0ECF" w:rsidRDefault="0067675C" w:rsidP="00314409">
                  <w:pPr>
                    <w:jc w:val="center"/>
                    <w:rPr>
                      <w:sz w:val="20"/>
                      <w:szCs w:val="20"/>
                    </w:rPr>
                  </w:pPr>
                  <w:r w:rsidRPr="00EB0ECF">
                    <w:rPr>
                      <w:rFonts w:hint="eastAsia"/>
                      <w:sz w:val="19"/>
                      <w:szCs w:val="19"/>
                    </w:rPr>
                    <w:t>令和５年度</w:t>
                  </w:r>
                </w:p>
              </w:tc>
              <w:tc>
                <w:tcPr>
                  <w:tcW w:w="1418" w:type="dxa"/>
                  <w:vAlign w:val="center"/>
                </w:tcPr>
                <w:p w:rsidR="0067675C" w:rsidRPr="00EB0ECF" w:rsidRDefault="0067675C" w:rsidP="00314409">
                  <w:pPr>
                    <w:jc w:val="center"/>
                    <w:rPr>
                      <w:sz w:val="19"/>
                      <w:szCs w:val="19"/>
                    </w:rPr>
                  </w:pPr>
                  <w:r w:rsidRPr="00EB0ECF">
                    <w:rPr>
                      <w:rFonts w:hint="eastAsia"/>
                      <w:sz w:val="19"/>
                      <w:szCs w:val="19"/>
                    </w:rPr>
                    <w:t>令和６年度</w:t>
                  </w:r>
                </w:p>
              </w:tc>
              <w:tc>
                <w:tcPr>
                  <w:tcW w:w="1418" w:type="dxa"/>
                  <w:vAlign w:val="center"/>
                </w:tcPr>
                <w:p w:rsidR="0067675C" w:rsidRPr="00EB0ECF" w:rsidRDefault="0067675C" w:rsidP="00314409">
                  <w:pPr>
                    <w:jc w:val="center"/>
                    <w:rPr>
                      <w:sz w:val="19"/>
                      <w:szCs w:val="19"/>
                    </w:rPr>
                  </w:pPr>
                  <w:r w:rsidRPr="00EB0ECF">
                    <w:rPr>
                      <w:rFonts w:hint="eastAsia"/>
                      <w:sz w:val="19"/>
                      <w:szCs w:val="19"/>
                    </w:rPr>
                    <w:t>令和７年度</w:t>
                  </w:r>
                </w:p>
              </w:tc>
              <w:tc>
                <w:tcPr>
                  <w:tcW w:w="1418" w:type="dxa"/>
                  <w:vAlign w:val="center"/>
                </w:tcPr>
                <w:p w:rsidR="0067675C" w:rsidRPr="00EB0ECF" w:rsidRDefault="0067675C" w:rsidP="00314409">
                  <w:pPr>
                    <w:jc w:val="center"/>
                    <w:rPr>
                      <w:sz w:val="19"/>
                      <w:szCs w:val="19"/>
                    </w:rPr>
                  </w:pPr>
                  <w:r w:rsidRPr="00EB0ECF">
                    <w:rPr>
                      <w:rFonts w:hint="eastAsia"/>
                      <w:sz w:val="19"/>
                      <w:szCs w:val="19"/>
                    </w:rPr>
                    <w:t>合　計</w:t>
                  </w:r>
                </w:p>
              </w:tc>
            </w:tr>
            <w:tr w:rsidR="0067675C" w:rsidRPr="00EB0ECF" w:rsidTr="0067675C">
              <w:trPr>
                <w:trHeight w:val="520"/>
              </w:trPr>
              <w:tc>
                <w:tcPr>
                  <w:tcW w:w="1587" w:type="dxa"/>
                  <w:vAlign w:val="center"/>
                </w:tcPr>
                <w:p w:rsidR="0067675C" w:rsidRPr="00EB0ECF" w:rsidRDefault="0067675C" w:rsidP="00275BBA">
                  <w:pPr>
                    <w:jc w:val="center"/>
                  </w:pPr>
                  <w:r w:rsidRPr="00EB0ECF">
                    <w:rPr>
                      <w:rFonts w:hint="eastAsia"/>
                    </w:rPr>
                    <w:t>受託総額</w:t>
                  </w:r>
                </w:p>
                <w:p w:rsidR="0067675C" w:rsidRPr="00EB0ECF" w:rsidRDefault="0067675C" w:rsidP="00275BBA">
                  <w:pPr>
                    <w:jc w:val="center"/>
                  </w:pPr>
                  <w:r w:rsidRPr="00EB0ECF">
                    <w:rPr>
                      <w:rFonts w:hint="eastAsia"/>
                    </w:rPr>
                    <w:t>（指定管理料）</w:t>
                  </w:r>
                </w:p>
              </w:tc>
              <w:tc>
                <w:tcPr>
                  <w:tcW w:w="1418" w:type="dxa"/>
                  <w:vAlign w:val="center"/>
                </w:tcPr>
                <w:p w:rsidR="0067675C" w:rsidRPr="00EB0ECF" w:rsidRDefault="0067675C" w:rsidP="00275BBA">
                  <w:pPr>
                    <w:jc w:val="right"/>
                  </w:pPr>
                </w:p>
              </w:tc>
              <w:tc>
                <w:tcPr>
                  <w:tcW w:w="1418" w:type="dxa"/>
                  <w:vAlign w:val="center"/>
                </w:tcPr>
                <w:p w:rsidR="0067675C" w:rsidRPr="00EB0ECF" w:rsidRDefault="0067675C" w:rsidP="00275BBA">
                  <w:pPr>
                    <w:jc w:val="right"/>
                  </w:pPr>
                </w:p>
              </w:tc>
              <w:tc>
                <w:tcPr>
                  <w:tcW w:w="1418" w:type="dxa"/>
                  <w:vAlign w:val="center"/>
                </w:tcPr>
                <w:p w:rsidR="0067675C" w:rsidRPr="00EB0ECF" w:rsidRDefault="0067675C" w:rsidP="00275BBA">
                  <w:pPr>
                    <w:jc w:val="right"/>
                  </w:pPr>
                </w:p>
              </w:tc>
              <w:tc>
                <w:tcPr>
                  <w:tcW w:w="1418" w:type="dxa"/>
                  <w:vAlign w:val="center"/>
                </w:tcPr>
                <w:p w:rsidR="0067675C" w:rsidRPr="00EB0ECF" w:rsidRDefault="0067675C" w:rsidP="00275BBA">
                  <w:pPr>
                    <w:jc w:val="right"/>
                  </w:pPr>
                </w:p>
              </w:tc>
            </w:tr>
          </w:tbl>
          <w:p w:rsidR="00275BBA" w:rsidRPr="00EB0ECF" w:rsidRDefault="00275BBA" w:rsidP="00275BBA">
            <w:pPr>
              <w:ind w:leftChars="200" w:left="394" w:firstLineChars="100" w:firstLine="197"/>
            </w:pPr>
          </w:p>
          <w:p w:rsidR="00275BBA" w:rsidRPr="00EB0ECF" w:rsidRDefault="00424B2B" w:rsidP="00424B2B">
            <w:r w:rsidRPr="00EB0ECF">
              <w:rPr>
                <w:rFonts w:hint="eastAsia"/>
              </w:rPr>
              <w:t>（２）</w:t>
            </w:r>
            <w:r w:rsidR="00275BBA" w:rsidRPr="00EB0ECF">
              <w:rPr>
                <w:rFonts w:hint="eastAsia"/>
              </w:rPr>
              <w:t xml:space="preserve">　経営方針</w:t>
            </w:r>
          </w:p>
          <w:p w:rsidR="00275BBA" w:rsidRPr="00EB0ECF" w:rsidRDefault="00424B2B" w:rsidP="00C16515">
            <w:pPr>
              <w:ind w:firstLineChars="200" w:firstLine="394"/>
            </w:pPr>
            <w:r w:rsidRPr="00EB0ECF">
              <w:rPr>
                <w:rFonts w:hint="eastAsia"/>
              </w:rPr>
              <w:t>ア</w:t>
            </w:r>
            <w:r w:rsidR="00275BBA" w:rsidRPr="00EB0ECF">
              <w:rPr>
                <w:rFonts w:hint="eastAsia"/>
              </w:rPr>
              <w:t xml:space="preserve">　収入確保のための方針（考え方）</w:t>
            </w:r>
          </w:p>
          <w:p w:rsidR="00275BBA" w:rsidRPr="00EB0ECF" w:rsidRDefault="00275BBA" w:rsidP="00275BBA"/>
          <w:p w:rsidR="00275BBA" w:rsidRPr="00EB0ECF" w:rsidRDefault="00275BBA" w:rsidP="00275BBA"/>
          <w:p w:rsidR="00275BBA" w:rsidRPr="00EB0ECF" w:rsidRDefault="00424B2B" w:rsidP="00C16515">
            <w:pPr>
              <w:tabs>
                <w:tab w:val="left" w:pos="546"/>
              </w:tabs>
              <w:ind w:firstLineChars="200" w:firstLine="394"/>
            </w:pPr>
            <w:r w:rsidRPr="00EB0ECF">
              <w:rPr>
                <w:rFonts w:hint="eastAsia"/>
              </w:rPr>
              <w:t>イ</w:t>
            </w:r>
            <w:r w:rsidR="00275BBA" w:rsidRPr="00EB0ECF">
              <w:rPr>
                <w:rFonts w:hint="eastAsia"/>
              </w:rPr>
              <w:t xml:space="preserve">　経費の縮減のための方針（考え方）</w:t>
            </w:r>
          </w:p>
          <w:p w:rsidR="00275BBA" w:rsidRPr="00EB0ECF" w:rsidRDefault="00275BBA" w:rsidP="00275BBA"/>
          <w:p w:rsidR="00275BBA" w:rsidRPr="00EB0ECF" w:rsidRDefault="00275BBA" w:rsidP="00275BBA"/>
          <w:p w:rsidR="00FF700E" w:rsidRPr="00EB0ECF" w:rsidRDefault="00D53FAB" w:rsidP="00275BBA">
            <w:r w:rsidRPr="00EB0ECF">
              <w:rPr>
                <w:rFonts w:hint="eastAsia"/>
              </w:rPr>
              <w:t xml:space="preserve">　　</w:t>
            </w:r>
          </w:p>
          <w:p w:rsidR="00D53FAB" w:rsidRPr="00EB0ECF" w:rsidRDefault="00D53FAB" w:rsidP="00275BBA"/>
          <w:p w:rsidR="00275BBA" w:rsidRPr="00EB0ECF" w:rsidRDefault="00424B2B" w:rsidP="00424B2B">
            <w:r w:rsidRPr="00EB0ECF">
              <w:rPr>
                <w:rFonts w:hint="eastAsia"/>
              </w:rPr>
              <w:t>（３）</w:t>
            </w:r>
            <w:r w:rsidR="00275BBA" w:rsidRPr="00EB0ECF">
              <w:rPr>
                <w:rFonts w:hint="eastAsia"/>
              </w:rPr>
              <w:t xml:space="preserve">　利用者サービス向上に向けた取組み</w:t>
            </w:r>
          </w:p>
          <w:p w:rsidR="00275BBA" w:rsidRPr="00EB0ECF" w:rsidRDefault="00C74133" w:rsidP="00C16515">
            <w:pPr>
              <w:tabs>
                <w:tab w:val="left" w:pos="786"/>
              </w:tabs>
              <w:ind w:firstLineChars="200" w:firstLine="394"/>
              <w:rPr>
                <w:lang w:eastAsia="zh-TW"/>
              </w:rPr>
            </w:pPr>
            <w:r w:rsidRPr="00EB0ECF">
              <w:rPr>
                <w:rFonts w:hint="eastAsia"/>
              </w:rPr>
              <w:t>ア</w:t>
            </w:r>
            <w:r w:rsidR="00275BBA" w:rsidRPr="00EB0ECF">
              <w:rPr>
                <w:rFonts w:hint="eastAsia"/>
              </w:rPr>
              <w:t xml:space="preserve">　基本方針（考え方）</w:t>
            </w:r>
          </w:p>
          <w:p w:rsidR="00275BBA" w:rsidRPr="00EB0ECF" w:rsidRDefault="00275BBA" w:rsidP="00275BBA">
            <w:pPr>
              <w:ind w:firstLineChars="100" w:firstLine="197"/>
            </w:pPr>
          </w:p>
          <w:p w:rsidR="00275BBA" w:rsidRPr="00EB0ECF" w:rsidRDefault="00275BBA" w:rsidP="00275BBA">
            <w:pPr>
              <w:ind w:firstLineChars="100" w:firstLine="197"/>
            </w:pPr>
          </w:p>
          <w:p w:rsidR="00275BBA" w:rsidRPr="00EB0ECF" w:rsidRDefault="00275BBA" w:rsidP="00275BBA">
            <w:pPr>
              <w:ind w:firstLineChars="100" w:firstLine="197"/>
            </w:pPr>
          </w:p>
          <w:p w:rsidR="00275BBA" w:rsidRPr="00EB0ECF" w:rsidRDefault="00C74133" w:rsidP="00C16515">
            <w:pPr>
              <w:ind w:firstLineChars="200" w:firstLine="394"/>
            </w:pPr>
            <w:r w:rsidRPr="00EB0ECF">
              <w:rPr>
                <w:rFonts w:hint="eastAsia"/>
              </w:rPr>
              <w:t>イ</w:t>
            </w:r>
            <w:r w:rsidR="00275BBA" w:rsidRPr="00EB0ECF">
              <w:rPr>
                <w:rFonts w:hint="eastAsia"/>
              </w:rPr>
              <w:t xml:space="preserve">　利用料金の設定方針と具体的な料金設定（利用料金制を前提とした）</w:t>
            </w:r>
          </w:p>
          <w:p w:rsidR="00275BBA" w:rsidRPr="00EB0ECF" w:rsidRDefault="00275BBA" w:rsidP="00C16515">
            <w:pPr>
              <w:ind w:firstLineChars="300" w:firstLine="500"/>
              <w:rPr>
                <w:i/>
                <w:sz w:val="18"/>
                <w:szCs w:val="18"/>
              </w:rPr>
            </w:pPr>
            <w:r w:rsidRPr="00EB0ECF">
              <w:rPr>
                <w:rFonts w:hint="eastAsia"/>
                <w:i/>
                <w:sz w:val="18"/>
                <w:szCs w:val="18"/>
              </w:rPr>
              <w:t>（施設条例別表で定める使用料の額の範囲内で、あらかじめ知事の承認を受けて定めることになります。）</w:t>
            </w:r>
          </w:p>
          <w:p w:rsidR="00275BBA" w:rsidRPr="00EB0ECF" w:rsidRDefault="00C74133" w:rsidP="00C74133">
            <w:pPr>
              <w:ind w:firstLineChars="200" w:firstLine="394"/>
            </w:pPr>
            <w:r w:rsidRPr="00EB0ECF">
              <w:rPr>
                <w:rFonts w:hint="eastAsia"/>
              </w:rPr>
              <w:t>（ア）</w:t>
            </w:r>
            <w:r w:rsidR="00275BBA" w:rsidRPr="00EB0ECF">
              <w:rPr>
                <w:rFonts w:hint="eastAsia"/>
              </w:rPr>
              <w:t>利用料金の設定方針（考え方）</w:t>
            </w:r>
          </w:p>
          <w:p w:rsidR="00275BBA" w:rsidRPr="00EB0ECF" w:rsidRDefault="00275BBA" w:rsidP="00275BBA">
            <w:pPr>
              <w:ind w:firstLineChars="100" w:firstLine="197"/>
            </w:pPr>
          </w:p>
          <w:p w:rsidR="00275BBA" w:rsidRPr="00EB0ECF" w:rsidRDefault="00275BBA" w:rsidP="00275BBA">
            <w:pPr>
              <w:ind w:firstLineChars="100" w:firstLine="197"/>
            </w:pPr>
          </w:p>
          <w:p w:rsidR="00275BBA" w:rsidRPr="00EB0ECF" w:rsidRDefault="00C74133" w:rsidP="00C74133">
            <w:pPr>
              <w:ind w:firstLineChars="200" w:firstLine="394"/>
            </w:pPr>
            <w:r w:rsidRPr="00EB0ECF">
              <w:rPr>
                <w:rFonts w:hint="eastAsia"/>
              </w:rPr>
              <w:t>（イ）</w:t>
            </w:r>
            <w:r w:rsidR="00275BBA" w:rsidRPr="00EB0ECF">
              <w:rPr>
                <w:rFonts w:hint="eastAsia"/>
              </w:rPr>
              <w:t>具体的な料金設定</w:t>
            </w:r>
          </w:p>
          <w:p w:rsidR="00275BBA" w:rsidRPr="00EB0ECF" w:rsidRDefault="00275BBA" w:rsidP="00275BBA">
            <w:pPr>
              <w:ind w:firstLineChars="100" w:firstLine="197"/>
            </w:pPr>
          </w:p>
          <w:p w:rsidR="00275BBA" w:rsidRPr="00EB0ECF" w:rsidRDefault="00275BBA" w:rsidP="00275BBA">
            <w:pPr>
              <w:ind w:firstLineChars="100" w:firstLine="197"/>
            </w:pPr>
          </w:p>
          <w:p w:rsidR="00275BBA" w:rsidRPr="00EB0ECF" w:rsidRDefault="00C74133" w:rsidP="00C16515">
            <w:pPr>
              <w:ind w:firstLineChars="200" w:firstLine="394"/>
            </w:pPr>
            <w:r w:rsidRPr="00EB0ECF">
              <w:rPr>
                <w:rFonts w:hint="eastAsia"/>
              </w:rPr>
              <w:t>（ウ）</w:t>
            </w:r>
            <w:r w:rsidR="00275BBA" w:rsidRPr="00EB0ECF">
              <w:rPr>
                <w:rFonts w:hint="eastAsia"/>
              </w:rPr>
              <w:t>施設の機能や設備活用に対する考え方</w:t>
            </w:r>
          </w:p>
          <w:p w:rsidR="00275BBA" w:rsidRPr="00EB0ECF" w:rsidRDefault="00275BBA" w:rsidP="00275BBA"/>
          <w:p w:rsidR="00275BBA" w:rsidRPr="00EB0ECF" w:rsidRDefault="00275BBA" w:rsidP="00275BBA">
            <w:pPr>
              <w:pStyle w:val="a6"/>
              <w:jc w:val="left"/>
            </w:pPr>
          </w:p>
          <w:p w:rsidR="00275BBA" w:rsidRPr="00EB0ECF" w:rsidRDefault="00275BBA" w:rsidP="00275BBA">
            <w:pPr>
              <w:pStyle w:val="a6"/>
              <w:jc w:val="left"/>
            </w:pPr>
          </w:p>
          <w:p w:rsidR="00275BBA" w:rsidRPr="00EB0ECF" w:rsidRDefault="00275BBA" w:rsidP="00275BBA">
            <w:pPr>
              <w:pStyle w:val="a6"/>
              <w:jc w:val="left"/>
              <w:rPr>
                <w:u w:val="single"/>
              </w:rPr>
            </w:pPr>
          </w:p>
        </w:tc>
      </w:tr>
    </w:tbl>
    <w:p w:rsidR="00C637E1" w:rsidRPr="00EB0ECF" w:rsidRDefault="00C637E1" w:rsidP="00C637E1">
      <w:r w:rsidRPr="00EB0ECF">
        <w:rPr>
          <w:rFonts w:hint="eastAsia"/>
        </w:rPr>
        <w:t>※１　用紙が不足する場合は、継続用紙または別紙を付けてください。</w:t>
      </w:r>
    </w:p>
    <w:p w:rsidR="00C637E1" w:rsidRPr="00EB0ECF" w:rsidRDefault="00E8557F" w:rsidP="00C637E1">
      <w:r w:rsidRPr="00EB0ECF">
        <w:rPr>
          <w:rFonts w:hint="eastAsia"/>
        </w:rPr>
        <w:t>※２　必要に応じて説明資料を添付し</w:t>
      </w:r>
      <w:r w:rsidR="00C637E1" w:rsidRPr="00EB0ECF">
        <w:rPr>
          <w:rFonts w:hint="eastAsia"/>
        </w:rPr>
        <w:t>てください。</w:t>
      </w:r>
    </w:p>
    <w:p w:rsidR="00706189" w:rsidRPr="00EB0ECF" w:rsidRDefault="00AD5A0B" w:rsidP="00A847EB">
      <w:pPr>
        <w:jc w:val="right"/>
      </w:pPr>
      <w:r w:rsidRPr="00EB0ECF">
        <w:br w:type="page"/>
      </w:r>
      <w:r w:rsidR="00892FA3" w:rsidRPr="00EB0ECF">
        <w:rPr>
          <w:rFonts w:hint="eastAsia"/>
        </w:rPr>
        <w:lastRenderedPageBreak/>
        <w:t>様式４－３</w:t>
      </w:r>
    </w:p>
    <w:p w:rsidR="00B45863" w:rsidRPr="00EB0ECF" w:rsidRDefault="00763C59" w:rsidP="00B45863">
      <w:r w:rsidRPr="00EB0ECF">
        <w:rPr>
          <w:rFonts w:ascii="ＭＳ ゴシック" w:eastAsia="ＭＳ ゴシック" w:hAnsi="ＭＳ ゴシック" w:hint="eastAsia"/>
        </w:rPr>
        <w:t>山形県体育館及び山形県武道館</w:t>
      </w:r>
      <w:r w:rsidR="00B45863" w:rsidRPr="00EB0ECF">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EB0ECF">
        <w:trPr>
          <w:trHeight w:val="690"/>
        </w:trPr>
        <w:tc>
          <w:tcPr>
            <w:tcW w:w="1140" w:type="dxa"/>
            <w:vAlign w:val="center"/>
          </w:tcPr>
          <w:p w:rsidR="00892FA3" w:rsidRPr="00EB0ECF" w:rsidRDefault="00892FA3" w:rsidP="00354374">
            <w:pPr>
              <w:jc w:val="center"/>
              <w:rPr>
                <w:sz w:val="22"/>
                <w:szCs w:val="22"/>
              </w:rPr>
            </w:pPr>
            <w:r w:rsidRPr="00EB0ECF">
              <w:rPr>
                <w:rFonts w:hint="eastAsia"/>
                <w:sz w:val="22"/>
                <w:szCs w:val="22"/>
              </w:rPr>
              <w:t>整理番号</w:t>
            </w:r>
          </w:p>
        </w:tc>
        <w:tc>
          <w:tcPr>
            <w:tcW w:w="2040" w:type="dxa"/>
            <w:vAlign w:val="center"/>
          </w:tcPr>
          <w:p w:rsidR="00892FA3" w:rsidRPr="00EB0ECF"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EB0ECF" w:rsidRDefault="00892FA3" w:rsidP="00354374">
            <w:pPr>
              <w:rPr>
                <w:sz w:val="18"/>
                <w:szCs w:val="18"/>
              </w:rPr>
            </w:pPr>
            <w:r w:rsidRPr="00EB0ECF">
              <w:rPr>
                <w:rFonts w:hint="eastAsia"/>
                <w:sz w:val="18"/>
                <w:szCs w:val="18"/>
              </w:rPr>
              <w:t>※整理番号は事務局で記入します。</w:t>
            </w:r>
          </w:p>
        </w:tc>
      </w:tr>
    </w:tbl>
    <w:p w:rsidR="00892FA3" w:rsidRPr="00EB0ECF"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75BBA" w:rsidRPr="00EB0ECF" w:rsidTr="00275BB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275BBA" w:rsidRPr="00EB0ECF" w:rsidRDefault="00C74133" w:rsidP="00275BBA">
            <w:pPr>
              <w:pStyle w:val="a6"/>
              <w:ind w:right="788"/>
              <w:jc w:val="both"/>
            </w:pPr>
            <w:r w:rsidRPr="00EB0ECF">
              <w:rPr>
                <w:rFonts w:hint="eastAsia"/>
              </w:rPr>
              <w:t>２</w:t>
            </w:r>
          </w:p>
        </w:tc>
        <w:tc>
          <w:tcPr>
            <w:tcW w:w="8716" w:type="dxa"/>
            <w:tcBorders>
              <w:top w:val="single" w:sz="12" w:space="0" w:color="auto"/>
              <w:left w:val="single" w:sz="4" w:space="0" w:color="auto"/>
              <w:bottom w:val="single" w:sz="4" w:space="0" w:color="auto"/>
              <w:right w:val="single" w:sz="12" w:space="0" w:color="auto"/>
            </w:tcBorders>
            <w:vAlign w:val="center"/>
          </w:tcPr>
          <w:p w:rsidR="00275BBA" w:rsidRPr="00EB0ECF" w:rsidRDefault="00275BBA" w:rsidP="00275BBA">
            <w:pPr>
              <w:pStyle w:val="a6"/>
              <w:ind w:right="788"/>
              <w:jc w:val="both"/>
            </w:pPr>
            <w:r w:rsidRPr="00EB0ECF">
              <w:rPr>
                <w:rFonts w:hint="eastAsia"/>
              </w:rPr>
              <w:t>施設の管理運営に関する提案</w:t>
            </w:r>
          </w:p>
        </w:tc>
      </w:tr>
      <w:tr w:rsidR="00275BBA" w:rsidRPr="00EB0ECF" w:rsidTr="00275BBA">
        <w:trPr>
          <w:trHeight w:val="12318"/>
        </w:trPr>
        <w:tc>
          <w:tcPr>
            <w:tcW w:w="9170" w:type="dxa"/>
            <w:gridSpan w:val="2"/>
            <w:tcBorders>
              <w:top w:val="single" w:sz="4" w:space="0" w:color="auto"/>
              <w:left w:val="single" w:sz="12" w:space="0" w:color="auto"/>
              <w:bottom w:val="single" w:sz="12" w:space="0" w:color="auto"/>
              <w:right w:val="single" w:sz="12" w:space="0" w:color="auto"/>
            </w:tcBorders>
          </w:tcPr>
          <w:p w:rsidR="00275BBA" w:rsidRPr="00EB0ECF" w:rsidRDefault="00C74133" w:rsidP="00C74133">
            <w:r w:rsidRPr="00EB0ECF">
              <w:rPr>
                <w:rFonts w:hint="eastAsia"/>
              </w:rPr>
              <w:t>（４）</w:t>
            </w:r>
            <w:r w:rsidR="00275BBA" w:rsidRPr="00EB0ECF">
              <w:rPr>
                <w:rFonts w:hint="eastAsia"/>
              </w:rPr>
              <w:t xml:space="preserve">　施設の維持管理</w:t>
            </w:r>
          </w:p>
          <w:p w:rsidR="00275BBA" w:rsidRPr="00EB0ECF" w:rsidRDefault="00C74133" w:rsidP="00C16515">
            <w:pPr>
              <w:ind w:firstLineChars="200" w:firstLine="394"/>
            </w:pPr>
            <w:r w:rsidRPr="00EB0ECF">
              <w:rPr>
                <w:rFonts w:hint="eastAsia"/>
              </w:rPr>
              <w:t>ア</w:t>
            </w:r>
            <w:r w:rsidR="00275BBA" w:rsidRPr="00EB0ECF">
              <w:rPr>
                <w:rFonts w:hint="eastAsia"/>
              </w:rPr>
              <w:t xml:space="preserve">　基本方針（考え方）　</w:t>
            </w:r>
          </w:p>
          <w:p w:rsidR="00275BBA" w:rsidRPr="00EB0ECF" w:rsidRDefault="00275BBA" w:rsidP="00275BBA"/>
          <w:p w:rsidR="00275BBA" w:rsidRPr="00EB0ECF" w:rsidRDefault="00275BBA" w:rsidP="00275BBA"/>
          <w:p w:rsidR="00275BBA" w:rsidRPr="00EB0ECF" w:rsidRDefault="00275BBA" w:rsidP="00275BBA"/>
          <w:p w:rsidR="00275BBA" w:rsidRPr="00EB0ECF" w:rsidRDefault="00C74133" w:rsidP="00C16515">
            <w:pPr>
              <w:ind w:firstLineChars="200" w:firstLine="394"/>
            </w:pPr>
            <w:r w:rsidRPr="00EB0ECF">
              <w:rPr>
                <w:rFonts w:hint="eastAsia"/>
              </w:rPr>
              <w:t>イ</w:t>
            </w:r>
            <w:r w:rsidR="00275BBA" w:rsidRPr="00EB0ECF">
              <w:rPr>
                <w:rFonts w:hint="eastAsia"/>
              </w:rPr>
              <w:t xml:space="preserve">　施設の維持管理の内容　</w:t>
            </w:r>
          </w:p>
          <w:p w:rsidR="00275BBA" w:rsidRPr="00EB0ECF" w:rsidRDefault="00275BBA" w:rsidP="00C16515">
            <w:pPr>
              <w:ind w:firstLineChars="300" w:firstLine="590"/>
            </w:pPr>
            <w:r w:rsidRPr="00EB0ECF">
              <w:rPr>
                <w:rFonts w:hint="eastAsia"/>
              </w:rPr>
              <w:t>【施設の維持管理計画及び効率化の取組み】</w:t>
            </w:r>
          </w:p>
          <w:p w:rsidR="00275BBA" w:rsidRPr="00EB0ECF" w:rsidRDefault="00275BBA" w:rsidP="00C16515">
            <w:pPr>
              <w:ind w:firstLineChars="400" w:firstLine="667"/>
            </w:pPr>
            <w:r w:rsidRPr="00EB0ECF">
              <w:rPr>
                <w:rFonts w:hint="eastAsia"/>
                <w:i/>
                <w:sz w:val="18"/>
                <w:szCs w:val="18"/>
              </w:rPr>
              <w:t>（施設等の管理に関する各種基準に基づく業務体制等）</w:t>
            </w:r>
          </w:p>
          <w:p w:rsidR="00275BBA" w:rsidRPr="00EB0ECF" w:rsidRDefault="00275BBA" w:rsidP="00275BBA"/>
          <w:p w:rsidR="00275BBA" w:rsidRPr="00EB0ECF" w:rsidRDefault="00275BBA" w:rsidP="00275BBA"/>
          <w:p w:rsidR="00275BBA" w:rsidRPr="00EB0ECF" w:rsidRDefault="00275BBA" w:rsidP="00275BBA"/>
          <w:p w:rsidR="00275BBA" w:rsidRPr="00EB0ECF" w:rsidRDefault="00275BBA" w:rsidP="00275BBA"/>
          <w:p w:rsidR="00275BBA" w:rsidRPr="00EB0ECF" w:rsidRDefault="00275BBA" w:rsidP="00C16515">
            <w:pPr>
              <w:ind w:firstLineChars="300" w:firstLine="590"/>
            </w:pPr>
            <w:r w:rsidRPr="00EB0ECF">
              <w:rPr>
                <w:rFonts w:hint="eastAsia"/>
              </w:rPr>
              <w:t>【</w:t>
            </w:r>
            <w:r w:rsidR="00D36980" w:rsidRPr="00EB0ECF">
              <w:rPr>
                <w:rFonts w:hint="eastAsia"/>
              </w:rPr>
              <w:t>合宿所</w:t>
            </w:r>
            <w:r w:rsidRPr="00EB0ECF">
              <w:rPr>
                <w:rFonts w:hint="eastAsia"/>
              </w:rPr>
              <w:t>宿泊利用（夜間管理）に関する業務】</w:t>
            </w:r>
          </w:p>
          <w:p w:rsidR="00275BBA" w:rsidRPr="00EB0ECF" w:rsidRDefault="00275BBA" w:rsidP="00275BBA"/>
          <w:p w:rsidR="00275BBA" w:rsidRPr="00EB0ECF" w:rsidRDefault="00275BBA" w:rsidP="00275BBA"/>
          <w:p w:rsidR="00275BBA" w:rsidRPr="00EB0ECF" w:rsidRDefault="00275BBA" w:rsidP="00275BBA"/>
          <w:p w:rsidR="00275BBA" w:rsidRPr="00EB0ECF" w:rsidRDefault="00275BBA" w:rsidP="00275BBA"/>
          <w:p w:rsidR="00275BBA" w:rsidRPr="00EB0ECF" w:rsidRDefault="00275BBA" w:rsidP="00275BBA"/>
          <w:p w:rsidR="00275BBA" w:rsidRPr="00EB0ECF" w:rsidRDefault="00275BBA" w:rsidP="00275BBA"/>
          <w:p w:rsidR="00275BBA" w:rsidRPr="00EB0ECF" w:rsidRDefault="00C74133" w:rsidP="00C16515">
            <w:pPr>
              <w:ind w:firstLineChars="200" w:firstLine="394"/>
            </w:pPr>
            <w:r w:rsidRPr="00EB0ECF">
              <w:rPr>
                <w:rFonts w:hint="eastAsia"/>
              </w:rPr>
              <w:t>ウ</w:t>
            </w:r>
            <w:r w:rsidR="00275BBA" w:rsidRPr="00EB0ECF">
              <w:rPr>
                <w:rFonts w:hint="eastAsia"/>
              </w:rPr>
              <w:t xml:space="preserve">　施設の安全管理及び利用者の安全管理</w:t>
            </w:r>
          </w:p>
          <w:p w:rsidR="00275BBA" w:rsidRPr="00EB0ECF" w:rsidRDefault="00275BBA" w:rsidP="00C16515">
            <w:pPr>
              <w:ind w:firstLineChars="300" w:firstLine="590"/>
            </w:pPr>
            <w:r w:rsidRPr="00EB0ECF">
              <w:rPr>
                <w:rFonts w:hint="eastAsia"/>
              </w:rPr>
              <w:t>【事故予防、防犯・防災対策</w:t>
            </w:r>
            <w:r w:rsidR="00623464" w:rsidRPr="00EB0ECF">
              <w:rPr>
                <w:rFonts w:hint="eastAsia"/>
              </w:rPr>
              <w:t>、感染症防止対策</w:t>
            </w:r>
            <w:r w:rsidRPr="00EB0ECF">
              <w:rPr>
                <w:rFonts w:hint="eastAsia"/>
              </w:rPr>
              <w:t>】</w:t>
            </w:r>
          </w:p>
          <w:p w:rsidR="00275BBA" w:rsidRPr="00EB0ECF" w:rsidRDefault="00275BBA" w:rsidP="00C16515">
            <w:pPr>
              <w:ind w:firstLineChars="400" w:firstLine="667"/>
            </w:pPr>
            <w:r w:rsidRPr="00EB0ECF">
              <w:rPr>
                <w:rFonts w:hint="eastAsia"/>
                <w:i/>
                <w:sz w:val="18"/>
                <w:szCs w:val="18"/>
              </w:rPr>
              <w:t>（利用者の安全確保に向けた対策、火災・地震・防犯対策</w:t>
            </w:r>
            <w:r w:rsidR="00623464" w:rsidRPr="00EB0ECF">
              <w:rPr>
                <w:rFonts w:hint="eastAsia"/>
                <w:i/>
                <w:sz w:val="18"/>
                <w:szCs w:val="18"/>
              </w:rPr>
              <w:t>、感染症の予防・拡大防止対策</w:t>
            </w:r>
            <w:r w:rsidRPr="00EB0ECF">
              <w:rPr>
                <w:rFonts w:hint="eastAsia"/>
                <w:i/>
                <w:sz w:val="18"/>
                <w:szCs w:val="18"/>
              </w:rPr>
              <w:t>等）</w:t>
            </w:r>
          </w:p>
          <w:p w:rsidR="00275BBA" w:rsidRPr="00EB0ECF" w:rsidRDefault="00275BBA" w:rsidP="00275BBA"/>
          <w:p w:rsidR="00275BBA" w:rsidRPr="00EB0ECF" w:rsidRDefault="00275BBA" w:rsidP="00275BBA"/>
          <w:p w:rsidR="00275BBA" w:rsidRPr="00EB0ECF" w:rsidRDefault="00275BBA" w:rsidP="00275BBA"/>
          <w:p w:rsidR="00275BBA" w:rsidRPr="00EB0ECF" w:rsidRDefault="00275BBA" w:rsidP="00C16515">
            <w:pPr>
              <w:ind w:firstLineChars="300" w:firstLine="590"/>
            </w:pPr>
            <w:r w:rsidRPr="00EB0ECF">
              <w:rPr>
                <w:rFonts w:hint="eastAsia"/>
              </w:rPr>
              <w:t>【事故発生時の対応方法】</w:t>
            </w:r>
          </w:p>
          <w:p w:rsidR="00275BBA" w:rsidRPr="00EB0ECF" w:rsidRDefault="00275BBA" w:rsidP="00C16515">
            <w:pPr>
              <w:ind w:firstLineChars="400" w:firstLine="667"/>
              <w:rPr>
                <w:i/>
                <w:sz w:val="18"/>
                <w:szCs w:val="18"/>
              </w:rPr>
            </w:pPr>
            <w:r w:rsidRPr="00EB0ECF">
              <w:rPr>
                <w:rFonts w:hint="eastAsia"/>
                <w:i/>
                <w:sz w:val="18"/>
                <w:szCs w:val="18"/>
              </w:rPr>
              <w:t>（連絡体制や対応マニュアル、損害賠償に備えた加入予定保険の内容等）</w:t>
            </w:r>
          </w:p>
          <w:p w:rsidR="00275BBA" w:rsidRPr="00EB0ECF" w:rsidRDefault="00275BBA" w:rsidP="00275BBA"/>
          <w:p w:rsidR="00275BBA" w:rsidRPr="00EB0ECF" w:rsidRDefault="00275BBA" w:rsidP="00275BBA"/>
          <w:p w:rsidR="00275BBA" w:rsidRPr="00EB0ECF" w:rsidRDefault="00275BBA" w:rsidP="00275BBA">
            <w:pPr>
              <w:pStyle w:val="a6"/>
              <w:ind w:right="788"/>
              <w:jc w:val="both"/>
            </w:pPr>
          </w:p>
        </w:tc>
      </w:tr>
    </w:tbl>
    <w:p w:rsidR="00892FA3" w:rsidRPr="00EB0ECF" w:rsidRDefault="00892FA3" w:rsidP="00892FA3">
      <w:r w:rsidRPr="00EB0ECF">
        <w:rPr>
          <w:rFonts w:hint="eastAsia"/>
        </w:rPr>
        <w:t>※１　用紙が不足する場合は、継続用紙または別紙を付けてください。</w:t>
      </w:r>
    </w:p>
    <w:p w:rsidR="00892FA3" w:rsidRPr="00EB0ECF" w:rsidRDefault="00892FA3" w:rsidP="00892FA3">
      <w:r w:rsidRPr="00EB0ECF">
        <w:rPr>
          <w:rFonts w:hint="eastAsia"/>
        </w:rPr>
        <w:t>※２　必要に応じて説明資料を添付してください。</w:t>
      </w:r>
    </w:p>
    <w:p w:rsidR="00706189" w:rsidRPr="00EB0ECF" w:rsidRDefault="00892FA3" w:rsidP="00A847EB">
      <w:pPr>
        <w:jc w:val="right"/>
        <w:rPr>
          <w:ins w:id="1" w:author="user" w:date="2015-03-27T10:33:00Z"/>
        </w:rPr>
      </w:pPr>
      <w:r w:rsidRPr="00EB0ECF">
        <w:br w:type="page"/>
      </w:r>
      <w:r w:rsidR="002322AE" w:rsidRPr="00EB0ECF">
        <w:rPr>
          <w:rFonts w:hint="eastAsia"/>
        </w:rPr>
        <w:lastRenderedPageBreak/>
        <w:t>様式４－</w:t>
      </w:r>
      <w:r w:rsidR="00CA353B" w:rsidRPr="00EB0ECF">
        <w:rPr>
          <w:rFonts w:hint="eastAsia"/>
        </w:rPr>
        <w:t>４</w:t>
      </w:r>
    </w:p>
    <w:p w:rsidR="006A2BDD" w:rsidRPr="00EB0ECF" w:rsidRDefault="00763C59" w:rsidP="006A2BDD">
      <w:pPr>
        <w:rPr>
          <w:ins w:id="2" w:author="user" w:date="2015-03-01T14:33:00Z"/>
        </w:rPr>
      </w:pPr>
      <w:r w:rsidRPr="00EB0ECF">
        <w:rPr>
          <w:rFonts w:ascii="ＭＳ ゴシック" w:eastAsia="ＭＳ ゴシック" w:hAnsi="ＭＳ ゴシック" w:hint="eastAsia"/>
        </w:rPr>
        <w:t>山形県体育館及び山形県武道館</w:t>
      </w:r>
      <w:r w:rsidR="006A2BDD" w:rsidRPr="00EB0ECF">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2322AE" w:rsidRPr="00EB0ECF" w:rsidTr="00053A9B">
        <w:trPr>
          <w:trHeight w:val="690"/>
          <w:ins w:id="3" w:author="user" w:date="2015-03-01T14:33:00Z"/>
        </w:trPr>
        <w:tc>
          <w:tcPr>
            <w:tcW w:w="1140" w:type="dxa"/>
            <w:vAlign w:val="center"/>
          </w:tcPr>
          <w:p w:rsidR="002322AE" w:rsidRPr="00EB0ECF" w:rsidRDefault="002322AE" w:rsidP="00053A9B">
            <w:pPr>
              <w:jc w:val="center"/>
              <w:rPr>
                <w:ins w:id="4" w:author="user" w:date="2015-03-01T14:33:00Z"/>
                <w:sz w:val="22"/>
                <w:szCs w:val="22"/>
              </w:rPr>
            </w:pPr>
            <w:ins w:id="5" w:author="user" w:date="2015-03-01T14:33:00Z">
              <w:r w:rsidRPr="00EB0ECF">
                <w:rPr>
                  <w:rFonts w:hint="eastAsia"/>
                  <w:sz w:val="22"/>
                  <w:szCs w:val="22"/>
                </w:rPr>
                <w:t>整理番号</w:t>
              </w:r>
            </w:ins>
          </w:p>
        </w:tc>
        <w:tc>
          <w:tcPr>
            <w:tcW w:w="2040" w:type="dxa"/>
            <w:vAlign w:val="center"/>
          </w:tcPr>
          <w:p w:rsidR="002322AE" w:rsidRPr="00EB0ECF" w:rsidRDefault="002322AE" w:rsidP="00053A9B">
            <w:pPr>
              <w:rPr>
                <w:ins w:id="6" w:author="user" w:date="2015-03-01T14:33:00Z"/>
                <w:b/>
                <w:sz w:val="22"/>
                <w:szCs w:val="22"/>
              </w:rPr>
            </w:pPr>
          </w:p>
        </w:tc>
        <w:tc>
          <w:tcPr>
            <w:tcW w:w="3176" w:type="dxa"/>
            <w:tcBorders>
              <w:top w:val="single" w:sz="4" w:space="0" w:color="FFFFFF"/>
              <w:bottom w:val="single" w:sz="4" w:space="0" w:color="FFFFFF"/>
              <w:right w:val="single" w:sz="4" w:space="0" w:color="FFFFFF"/>
            </w:tcBorders>
            <w:vAlign w:val="center"/>
          </w:tcPr>
          <w:p w:rsidR="002322AE" w:rsidRPr="00EB0ECF" w:rsidRDefault="002322AE" w:rsidP="00053A9B">
            <w:pPr>
              <w:rPr>
                <w:ins w:id="7" w:author="user" w:date="2015-03-01T14:33:00Z"/>
                <w:sz w:val="18"/>
                <w:szCs w:val="18"/>
              </w:rPr>
            </w:pPr>
            <w:ins w:id="8" w:author="user" w:date="2015-03-01T14:33:00Z">
              <w:r w:rsidRPr="00EB0ECF">
                <w:rPr>
                  <w:rFonts w:hint="eastAsia"/>
                  <w:sz w:val="18"/>
                  <w:szCs w:val="18"/>
                </w:rPr>
                <w:t>※整理番号は事務局で記入します。</w:t>
              </w:r>
            </w:ins>
          </w:p>
        </w:tc>
      </w:tr>
    </w:tbl>
    <w:p w:rsidR="002322AE" w:rsidRPr="00EB0ECF" w:rsidRDefault="002322AE" w:rsidP="002322AE">
      <w:pPr>
        <w:rPr>
          <w:ins w:id="9" w:author="user" w:date="2015-03-01T14:33:00Z"/>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75BBA" w:rsidRPr="00EB0ECF" w:rsidTr="00275BB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275BBA" w:rsidRPr="00EB0ECF" w:rsidRDefault="00D36980" w:rsidP="00275BBA">
            <w:pPr>
              <w:pStyle w:val="a6"/>
              <w:ind w:right="788"/>
              <w:jc w:val="both"/>
            </w:pPr>
            <w:r w:rsidRPr="00EB0ECF">
              <w:rPr>
                <w:rFonts w:hint="eastAsia"/>
              </w:rPr>
              <w:t>２</w:t>
            </w:r>
          </w:p>
        </w:tc>
        <w:tc>
          <w:tcPr>
            <w:tcW w:w="8716" w:type="dxa"/>
            <w:tcBorders>
              <w:top w:val="single" w:sz="12" w:space="0" w:color="auto"/>
              <w:left w:val="single" w:sz="4" w:space="0" w:color="auto"/>
              <w:bottom w:val="single" w:sz="4" w:space="0" w:color="auto"/>
              <w:right w:val="single" w:sz="12" w:space="0" w:color="auto"/>
            </w:tcBorders>
            <w:vAlign w:val="center"/>
          </w:tcPr>
          <w:p w:rsidR="00275BBA" w:rsidRPr="00EB0ECF" w:rsidRDefault="00275BBA" w:rsidP="00275BBA">
            <w:pPr>
              <w:pStyle w:val="a6"/>
              <w:ind w:right="788"/>
              <w:jc w:val="both"/>
            </w:pPr>
            <w:r w:rsidRPr="00EB0ECF">
              <w:rPr>
                <w:rFonts w:hint="eastAsia"/>
              </w:rPr>
              <w:t>施設の管理運営に関する提案</w:t>
            </w:r>
          </w:p>
        </w:tc>
      </w:tr>
      <w:tr w:rsidR="00275BBA" w:rsidRPr="00EB0ECF" w:rsidTr="00275BBA">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275BBA" w:rsidRPr="00EB0ECF" w:rsidRDefault="00D36980" w:rsidP="00D36980">
            <w:pPr>
              <w:pStyle w:val="a6"/>
              <w:jc w:val="left"/>
            </w:pPr>
            <w:r w:rsidRPr="00EB0ECF">
              <w:rPr>
                <w:rFonts w:hint="eastAsia"/>
              </w:rPr>
              <w:t>（５）</w:t>
            </w:r>
            <w:r w:rsidR="00275BBA" w:rsidRPr="00EB0ECF">
              <w:rPr>
                <w:rFonts w:hint="eastAsia"/>
              </w:rPr>
              <w:t xml:space="preserve">　利用者の増加を図るための提案</w:t>
            </w:r>
          </w:p>
          <w:p w:rsidR="00275BBA" w:rsidRPr="00EB0ECF" w:rsidRDefault="00D36980" w:rsidP="00C16515">
            <w:pPr>
              <w:pStyle w:val="a6"/>
              <w:ind w:firstLineChars="200" w:firstLine="394"/>
              <w:jc w:val="left"/>
            </w:pPr>
            <w:r w:rsidRPr="00EB0ECF">
              <w:rPr>
                <w:rFonts w:hint="eastAsia"/>
              </w:rPr>
              <w:t>ア</w:t>
            </w:r>
            <w:r w:rsidR="00275BBA" w:rsidRPr="00EB0ECF">
              <w:rPr>
                <w:rFonts w:hint="eastAsia"/>
              </w:rPr>
              <w:t xml:space="preserve">　利用者の増加に向けた具体的な取組み</w:t>
            </w:r>
          </w:p>
          <w:p w:rsidR="00275BBA" w:rsidRPr="00EB0ECF" w:rsidRDefault="00275BBA" w:rsidP="00275BBA">
            <w:pPr>
              <w:pStyle w:val="a6"/>
              <w:tabs>
                <w:tab w:val="left" w:pos="801"/>
              </w:tabs>
              <w:ind w:right="-1"/>
              <w:jc w:val="left"/>
            </w:pPr>
          </w:p>
          <w:p w:rsidR="00275BBA" w:rsidRPr="00EB0ECF" w:rsidRDefault="00275BBA" w:rsidP="00C52584">
            <w:pPr>
              <w:pStyle w:val="a6"/>
              <w:ind w:right="-1"/>
              <w:jc w:val="left"/>
            </w:pPr>
          </w:p>
          <w:p w:rsidR="00E050B7" w:rsidRPr="00EB0ECF" w:rsidRDefault="00D36980" w:rsidP="00E050B7">
            <w:pPr>
              <w:pStyle w:val="a6"/>
              <w:ind w:firstLineChars="200" w:firstLine="394"/>
              <w:jc w:val="left"/>
            </w:pPr>
            <w:r w:rsidRPr="00EB0ECF">
              <w:rPr>
                <w:rFonts w:hint="eastAsia"/>
              </w:rPr>
              <w:t>イ</w:t>
            </w:r>
            <w:r w:rsidR="00275BBA" w:rsidRPr="00EB0ECF">
              <w:rPr>
                <w:rFonts w:hint="eastAsia"/>
              </w:rPr>
              <w:t xml:space="preserve">　利用促進に向けた広報活動（計画）、地域や関係機関との連携等に係る取組み</w:t>
            </w:r>
          </w:p>
          <w:p w:rsidR="00E050B7" w:rsidRPr="00EB0ECF" w:rsidRDefault="00E050B7" w:rsidP="00E050B7">
            <w:pPr>
              <w:pStyle w:val="a6"/>
              <w:jc w:val="left"/>
            </w:pPr>
          </w:p>
          <w:p w:rsidR="00C52584" w:rsidRPr="00EB0ECF" w:rsidRDefault="00C52584" w:rsidP="00E050B7">
            <w:pPr>
              <w:pStyle w:val="a6"/>
              <w:jc w:val="left"/>
            </w:pPr>
          </w:p>
          <w:p w:rsidR="00275BBA" w:rsidRPr="00EB0ECF" w:rsidRDefault="00E050B7" w:rsidP="00E050B7">
            <w:pPr>
              <w:pStyle w:val="a6"/>
              <w:ind w:firstLineChars="200" w:firstLine="394"/>
              <w:jc w:val="left"/>
            </w:pPr>
            <w:r w:rsidRPr="00EB0ECF">
              <w:rPr>
                <w:rFonts w:hint="eastAsia"/>
              </w:rPr>
              <w:t>ウ　利用者数等の達成目標</w:t>
            </w:r>
          </w:p>
          <w:p w:rsidR="00E050B7" w:rsidRPr="00EB0ECF" w:rsidRDefault="00E050B7" w:rsidP="00275BBA">
            <w:pPr>
              <w:pStyle w:val="a6"/>
              <w:ind w:right="-1"/>
              <w:jc w:val="left"/>
            </w:pPr>
          </w:p>
          <w:p w:rsidR="00C52584" w:rsidRPr="00EB0ECF" w:rsidRDefault="00C52584" w:rsidP="00275BBA">
            <w:pPr>
              <w:pStyle w:val="a6"/>
              <w:ind w:right="-1"/>
              <w:jc w:val="left"/>
            </w:pPr>
          </w:p>
          <w:p w:rsidR="00275BBA" w:rsidRPr="00EB0ECF" w:rsidRDefault="00D36980" w:rsidP="00D36980">
            <w:pPr>
              <w:pStyle w:val="a6"/>
              <w:jc w:val="left"/>
            </w:pPr>
            <w:r w:rsidRPr="00EB0ECF">
              <w:rPr>
                <w:rFonts w:hint="eastAsia"/>
              </w:rPr>
              <w:t>（６）</w:t>
            </w:r>
            <w:r w:rsidR="00275BBA" w:rsidRPr="00EB0ECF">
              <w:rPr>
                <w:rFonts w:hint="eastAsia"/>
              </w:rPr>
              <w:t xml:space="preserve">　地域との連携等（地域貢献）</w:t>
            </w:r>
          </w:p>
          <w:p w:rsidR="00275BBA" w:rsidRPr="00EB0ECF" w:rsidRDefault="00D36980" w:rsidP="00C16515">
            <w:pPr>
              <w:pStyle w:val="a6"/>
              <w:ind w:firstLineChars="200" w:firstLine="394"/>
              <w:jc w:val="left"/>
            </w:pPr>
            <w:r w:rsidRPr="00EB0ECF">
              <w:rPr>
                <w:rFonts w:hint="eastAsia"/>
              </w:rPr>
              <w:t>ア</w:t>
            </w:r>
            <w:r w:rsidR="00275BBA" w:rsidRPr="00EB0ECF">
              <w:rPr>
                <w:rFonts w:hint="eastAsia"/>
              </w:rPr>
              <w:t xml:space="preserve">　地域との関わりが強い活動や地域と一体となった活動等の実施に向けた取組み</w:t>
            </w:r>
          </w:p>
          <w:p w:rsidR="00275BBA" w:rsidRPr="00EB0ECF" w:rsidRDefault="00275BBA" w:rsidP="00C16515">
            <w:pPr>
              <w:pStyle w:val="a6"/>
              <w:ind w:firstLineChars="300" w:firstLine="590"/>
              <w:jc w:val="left"/>
            </w:pPr>
            <w:r w:rsidRPr="00EB0ECF">
              <w:rPr>
                <w:rFonts w:hint="eastAsia"/>
              </w:rPr>
              <w:t>【基本方針（考え方）】</w:t>
            </w:r>
          </w:p>
          <w:p w:rsidR="00275BBA" w:rsidRPr="00EB0ECF" w:rsidRDefault="00275BBA" w:rsidP="00275BBA">
            <w:pPr>
              <w:pStyle w:val="a6"/>
              <w:ind w:right="-1"/>
              <w:jc w:val="left"/>
            </w:pPr>
          </w:p>
          <w:p w:rsidR="00275BBA" w:rsidRPr="00EB0ECF" w:rsidRDefault="00275BBA" w:rsidP="00275BBA">
            <w:pPr>
              <w:pStyle w:val="a6"/>
              <w:ind w:right="-1"/>
              <w:jc w:val="left"/>
            </w:pPr>
          </w:p>
          <w:p w:rsidR="00275BBA" w:rsidRPr="00EB0ECF" w:rsidRDefault="00275BBA" w:rsidP="00C16515">
            <w:pPr>
              <w:pStyle w:val="a6"/>
              <w:ind w:firstLineChars="300" w:firstLine="590"/>
              <w:jc w:val="left"/>
            </w:pPr>
            <w:r w:rsidRPr="00EB0ECF">
              <w:rPr>
                <w:rFonts w:hint="eastAsia"/>
              </w:rPr>
              <w:t>【具体的な方策】</w:t>
            </w:r>
          </w:p>
          <w:p w:rsidR="00275BBA" w:rsidRPr="00EB0ECF" w:rsidRDefault="00275BBA" w:rsidP="00275BBA">
            <w:pPr>
              <w:pStyle w:val="a6"/>
              <w:ind w:right="-1"/>
              <w:jc w:val="left"/>
            </w:pPr>
          </w:p>
          <w:p w:rsidR="00275BBA" w:rsidRPr="00EB0ECF" w:rsidRDefault="00275BBA" w:rsidP="00275BBA">
            <w:pPr>
              <w:pStyle w:val="a6"/>
              <w:ind w:right="-1"/>
              <w:jc w:val="left"/>
            </w:pPr>
          </w:p>
          <w:p w:rsidR="00275BBA" w:rsidRPr="00EB0ECF" w:rsidRDefault="00D36980" w:rsidP="00275BBA">
            <w:pPr>
              <w:pStyle w:val="a6"/>
              <w:ind w:right="-1" w:firstLineChars="200" w:firstLine="394"/>
              <w:jc w:val="left"/>
            </w:pPr>
            <w:r w:rsidRPr="00EB0ECF">
              <w:rPr>
                <w:rFonts w:hint="eastAsia"/>
              </w:rPr>
              <w:t>イ</w:t>
            </w:r>
            <w:r w:rsidR="00275BBA" w:rsidRPr="00EB0ECF">
              <w:rPr>
                <w:rFonts w:hint="eastAsia"/>
              </w:rPr>
              <w:t xml:space="preserve">　管理運営に有益な地域、関係機関、ボランティアとの連携、確保に向けた取組み</w:t>
            </w:r>
          </w:p>
          <w:p w:rsidR="00275BBA" w:rsidRPr="00EB0ECF" w:rsidRDefault="00275BBA" w:rsidP="00C16515">
            <w:pPr>
              <w:pStyle w:val="a6"/>
              <w:ind w:firstLineChars="300" w:firstLine="500"/>
              <w:jc w:val="left"/>
            </w:pPr>
            <w:r w:rsidRPr="00EB0ECF">
              <w:rPr>
                <w:rFonts w:hint="eastAsia"/>
                <w:i/>
                <w:sz w:val="18"/>
                <w:szCs w:val="18"/>
              </w:rPr>
              <w:t>（地域や関係機関との連携体制の構築、管理運営による地域の振興のための提案等）</w:t>
            </w:r>
          </w:p>
          <w:p w:rsidR="00275BBA" w:rsidRPr="00EB0ECF" w:rsidRDefault="00275BBA" w:rsidP="00C16515">
            <w:pPr>
              <w:pStyle w:val="a6"/>
              <w:ind w:firstLineChars="300" w:firstLine="590"/>
              <w:jc w:val="left"/>
            </w:pPr>
            <w:r w:rsidRPr="00EB0ECF">
              <w:rPr>
                <w:rFonts w:hint="eastAsia"/>
              </w:rPr>
              <w:t>【基本方針（考え方）】</w:t>
            </w:r>
          </w:p>
          <w:p w:rsidR="00275BBA" w:rsidRPr="00EB0ECF" w:rsidRDefault="00275BBA" w:rsidP="00C52584">
            <w:pPr>
              <w:pStyle w:val="a6"/>
              <w:ind w:right="788"/>
              <w:jc w:val="left"/>
            </w:pPr>
          </w:p>
          <w:p w:rsidR="00275BBA" w:rsidRPr="00EB0ECF" w:rsidRDefault="00275BBA" w:rsidP="00C52584">
            <w:pPr>
              <w:pStyle w:val="a6"/>
              <w:ind w:right="788"/>
              <w:jc w:val="left"/>
            </w:pPr>
          </w:p>
          <w:p w:rsidR="00275BBA" w:rsidRPr="00EB0ECF" w:rsidRDefault="00275BBA" w:rsidP="00C16515">
            <w:pPr>
              <w:pStyle w:val="a6"/>
              <w:ind w:right="788" w:firstLineChars="300" w:firstLine="590"/>
              <w:jc w:val="left"/>
            </w:pPr>
            <w:r w:rsidRPr="00EB0ECF">
              <w:rPr>
                <w:rFonts w:hint="eastAsia"/>
              </w:rPr>
              <w:t>【具体的な方策】</w:t>
            </w:r>
          </w:p>
          <w:p w:rsidR="00FF361A" w:rsidRPr="00EB0ECF" w:rsidRDefault="00FF361A" w:rsidP="00C16515">
            <w:pPr>
              <w:pStyle w:val="a6"/>
              <w:ind w:right="788" w:firstLineChars="300" w:firstLine="590"/>
              <w:jc w:val="left"/>
            </w:pPr>
          </w:p>
          <w:p w:rsidR="00FF361A" w:rsidRPr="00EB0ECF" w:rsidRDefault="00FF361A" w:rsidP="00C16515">
            <w:pPr>
              <w:pStyle w:val="a6"/>
              <w:ind w:right="788" w:firstLineChars="300" w:firstLine="590"/>
              <w:jc w:val="left"/>
            </w:pPr>
          </w:p>
          <w:p w:rsidR="00BB2560" w:rsidRPr="00EB0ECF" w:rsidRDefault="00BB2560" w:rsidP="00FF361A">
            <w:pPr>
              <w:ind w:firstLineChars="200" w:firstLine="394"/>
            </w:pPr>
            <w:r w:rsidRPr="00EB0ECF">
              <w:rPr>
                <w:rFonts w:hint="eastAsia"/>
              </w:rPr>
              <w:t>ウ　地元企業の参画・活用や地域経済への貢献のための</w:t>
            </w:r>
            <w:r w:rsidR="00FF361A" w:rsidRPr="00EB0ECF">
              <w:rPr>
                <w:rFonts w:hint="eastAsia"/>
              </w:rPr>
              <w:t>取組</w:t>
            </w:r>
          </w:p>
          <w:p w:rsidR="00FF361A" w:rsidRPr="00EB0ECF" w:rsidRDefault="00FF361A" w:rsidP="00FF361A">
            <w:pPr>
              <w:pStyle w:val="a6"/>
              <w:ind w:firstLineChars="300" w:firstLine="590"/>
              <w:jc w:val="left"/>
            </w:pPr>
            <w:r w:rsidRPr="00EB0ECF">
              <w:rPr>
                <w:rFonts w:hint="eastAsia"/>
              </w:rPr>
              <w:t>【基本方針（考え方）】</w:t>
            </w: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FF361A">
            <w:pPr>
              <w:pStyle w:val="a6"/>
              <w:ind w:right="788" w:firstLineChars="300" w:firstLine="590"/>
              <w:jc w:val="left"/>
            </w:pPr>
            <w:r w:rsidRPr="00EB0ECF">
              <w:rPr>
                <w:rFonts w:hint="eastAsia"/>
              </w:rPr>
              <w:t>【具体的な方策】</w:t>
            </w:r>
          </w:p>
          <w:p w:rsidR="00FF361A" w:rsidRPr="00EB0ECF" w:rsidRDefault="00FF361A" w:rsidP="00FF361A">
            <w:pPr>
              <w:ind w:firstLineChars="200" w:firstLine="394"/>
            </w:pPr>
          </w:p>
          <w:p w:rsidR="00275BBA" w:rsidRPr="00EB0ECF" w:rsidRDefault="00275BBA" w:rsidP="00275BBA">
            <w:pPr>
              <w:pStyle w:val="a6"/>
              <w:ind w:right="788" w:firstLineChars="200" w:firstLine="394"/>
              <w:jc w:val="left"/>
            </w:pPr>
          </w:p>
          <w:p w:rsidR="00275BBA" w:rsidRPr="00EB0ECF" w:rsidRDefault="00275BBA" w:rsidP="00FF361A">
            <w:pPr>
              <w:pStyle w:val="a6"/>
              <w:ind w:right="788"/>
              <w:jc w:val="left"/>
            </w:pPr>
          </w:p>
        </w:tc>
      </w:tr>
    </w:tbl>
    <w:p w:rsidR="002322AE" w:rsidRPr="00EB0ECF" w:rsidRDefault="002322AE" w:rsidP="002322AE">
      <w:pPr>
        <w:rPr>
          <w:ins w:id="10" w:author="user" w:date="2015-03-01T14:33:00Z"/>
        </w:rPr>
      </w:pPr>
      <w:ins w:id="11" w:author="user" w:date="2015-03-01T14:33:00Z">
        <w:r w:rsidRPr="00EB0ECF">
          <w:rPr>
            <w:rFonts w:hint="eastAsia"/>
          </w:rPr>
          <w:t>※１　用紙が不足する場合は、継続用紙または別紙を付けてください。</w:t>
        </w:r>
      </w:ins>
    </w:p>
    <w:p w:rsidR="00623464" w:rsidRPr="00EB0ECF" w:rsidRDefault="002322AE" w:rsidP="00623464">
      <w:pPr>
        <w:jc w:val="left"/>
      </w:pPr>
      <w:ins w:id="12" w:author="user" w:date="2015-03-01T14:33:00Z">
        <w:r w:rsidRPr="00EB0ECF">
          <w:rPr>
            <w:rFonts w:hint="eastAsia"/>
          </w:rPr>
          <w:t>※２　必要に応じて説明資料を添付してください。</w:t>
        </w:r>
      </w:ins>
    </w:p>
    <w:p w:rsidR="00FF361A" w:rsidRPr="00EB0ECF" w:rsidRDefault="00FF361A" w:rsidP="00623464">
      <w:pPr>
        <w:jc w:val="right"/>
      </w:pPr>
      <w:r w:rsidRPr="00EB0ECF">
        <w:br w:type="page"/>
      </w:r>
      <w:r w:rsidRPr="00EB0ECF">
        <w:rPr>
          <w:rFonts w:hint="eastAsia"/>
        </w:rPr>
        <w:lastRenderedPageBreak/>
        <w:t>様式４－５</w:t>
      </w:r>
    </w:p>
    <w:p w:rsidR="00FF361A" w:rsidRPr="00EB0ECF" w:rsidRDefault="00FF361A" w:rsidP="00FF361A">
      <w:r w:rsidRPr="00EB0ECF">
        <w:rPr>
          <w:rFonts w:ascii="ＭＳ ゴシック" w:eastAsia="ＭＳ ゴシック" w:hAnsi="ＭＳ ゴシック" w:hint="eastAsia"/>
        </w:rPr>
        <w:t>山形県体育館及び山形県武道館管理運営業務事業計画書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240"/>
        <w:gridCol w:w="1872"/>
        <w:gridCol w:w="2934"/>
        <w:gridCol w:w="2557"/>
      </w:tblGrid>
      <w:tr w:rsidR="00FF361A" w:rsidRPr="00EB0ECF" w:rsidTr="00021198">
        <w:trPr>
          <w:gridAfter w:val="1"/>
          <w:wAfter w:w="2557" w:type="dxa"/>
          <w:trHeight w:val="690"/>
        </w:trPr>
        <w:tc>
          <w:tcPr>
            <w:tcW w:w="1807" w:type="dxa"/>
            <w:gridSpan w:val="2"/>
            <w:vAlign w:val="center"/>
          </w:tcPr>
          <w:p w:rsidR="00FF361A" w:rsidRPr="00EB0ECF" w:rsidRDefault="00FF361A" w:rsidP="00E84568">
            <w:pPr>
              <w:jc w:val="center"/>
              <w:rPr>
                <w:sz w:val="22"/>
                <w:szCs w:val="22"/>
              </w:rPr>
            </w:pPr>
            <w:r w:rsidRPr="00EB0ECF">
              <w:rPr>
                <w:rFonts w:hint="eastAsia"/>
                <w:sz w:val="22"/>
                <w:szCs w:val="22"/>
              </w:rPr>
              <w:t>整理番号</w:t>
            </w:r>
          </w:p>
        </w:tc>
        <w:tc>
          <w:tcPr>
            <w:tcW w:w="1872" w:type="dxa"/>
            <w:vAlign w:val="center"/>
          </w:tcPr>
          <w:p w:rsidR="00FF361A" w:rsidRPr="00EB0ECF" w:rsidRDefault="00FF361A" w:rsidP="00E84568">
            <w:pPr>
              <w:rPr>
                <w:b/>
                <w:sz w:val="22"/>
                <w:szCs w:val="22"/>
              </w:rPr>
            </w:pPr>
          </w:p>
        </w:tc>
        <w:tc>
          <w:tcPr>
            <w:tcW w:w="2934" w:type="dxa"/>
            <w:tcBorders>
              <w:top w:val="single" w:sz="4" w:space="0" w:color="FFFFFF"/>
              <w:bottom w:val="single" w:sz="4" w:space="0" w:color="FFFFFF"/>
              <w:right w:val="single" w:sz="4" w:space="0" w:color="FFFFFF"/>
            </w:tcBorders>
            <w:vAlign w:val="center"/>
          </w:tcPr>
          <w:p w:rsidR="00FF361A" w:rsidRPr="00EB0ECF" w:rsidRDefault="00FF361A" w:rsidP="00E84568">
            <w:pPr>
              <w:rPr>
                <w:sz w:val="18"/>
                <w:szCs w:val="18"/>
              </w:rPr>
            </w:pPr>
            <w:r w:rsidRPr="00EB0ECF">
              <w:rPr>
                <w:rFonts w:hint="eastAsia"/>
                <w:sz w:val="18"/>
                <w:szCs w:val="18"/>
              </w:rPr>
              <w:t>※整理番号は事務局で記入します。</w:t>
            </w:r>
          </w:p>
        </w:tc>
      </w:tr>
      <w:tr w:rsidR="00FF361A" w:rsidRPr="00EB0ECF" w:rsidTr="00021198">
        <w:trPr>
          <w:trHeight w:val="480"/>
        </w:trPr>
        <w:tc>
          <w:tcPr>
            <w:tcW w:w="567" w:type="dxa"/>
            <w:tcBorders>
              <w:top w:val="single" w:sz="12" w:space="0" w:color="auto"/>
              <w:left w:val="single" w:sz="12" w:space="0" w:color="auto"/>
              <w:bottom w:val="single" w:sz="4" w:space="0" w:color="auto"/>
              <w:right w:val="single" w:sz="4" w:space="0" w:color="auto"/>
            </w:tcBorders>
            <w:vAlign w:val="center"/>
          </w:tcPr>
          <w:p w:rsidR="00FF361A" w:rsidRPr="00EB0ECF" w:rsidRDefault="00FF361A" w:rsidP="00E84568">
            <w:pPr>
              <w:pStyle w:val="a6"/>
              <w:ind w:right="788"/>
              <w:jc w:val="both"/>
            </w:pPr>
            <w:r w:rsidRPr="00EB0ECF">
              <w:rPr>
                <w:rFonts w:hint="eastAsia"/>
              </w:rPr>
              <w:t>２</w:t>
            </w:r>
          </w:p>
        </w:tc>
        <w:tc>
          <w:tcPr>
            <w:tcW w:w="8603" w:type="dxa"/>
            <w:gridSpan w:val="4"/>
            <w:tcBorders>
              <w:top w:val="single" w:sz="12" w:space="0" w:color="auto"/>
              <w:left w:val="single" w:sz="4" w:space="0" w:color="auto"/>
              <w:bottom w:val="single" w:sz="4" w:space="0" w:color="auto"/>
              <w:right w:val="single" w:sz="12" w:space="0" w:color="auto"/>
            </w:tcBorders>
            <w:vAlign w:val="center"/>
          </w:tcPr>
          <w:p w:rsidR="00FF361A" w:rsidRPr="00EB0ECF" w:rsidRDefault="00FF361A" w:rsidP="00E84568">
            <w:pPr>
              <w:pStyle w:val="a6"/>
              <w:ind w:right="788"/>
              <w:jc w:val="both"/>
            </w:pPr>
            <w:r w:rsidRPr="00EB0ECF">
              <w:rPr>
                <w:rFonts w:hint="eastAsia"/>
              </w:rPr>
              <w:t>施設の管理運営に関する提案</w:t>
            </w:r>
          </w:p>
        </w:tc>
      </w:tr>
      <w:tr w:rsidR="00FF361A" w:rsidRPr="00EB0ECF" w:rsidTr="00021198">
        <w:trPr>
          <w:trHeight w:val="12034"/>
        </w:trPr>
        <w:tc>
          <w:tcPr>
            <w:tcW w:w="9170" w:type="dxa"/>
            <w:gridSpan w:val="5"/>
            <w:tcBorders>
              <w:top w:val="single" w:sz="4" w:space="0" w:color="auto"/>
              <w:left w:val="single" w:sz="12" w:space="0" w:color="auto"/>
              <w:bottom w:val="single" w:sz="12" w:space="0" w:color="auto"/>
              <w:right w:val="single" w:sz="12" w:space="0" w:color="auto"/>
            </w:tcBorders>
          </w:tcPr>
          <w:p w:rsidR="00FF361A" w:rsidRPr="00EB0ECF" w:rsidRDefault="00FF361A" w:rsidP="00FF361A">
            <w:pPr>
              <w:pStyle w:val="a6"/>
              <w:jc w:val="left"/>
            </w:pPr>
          </w:p>
          <w:p w:rsidR="00FF361A" w:rsidRPr="00EB0ECF" w:rsidRDefault="00FF361A" w:rsidP="00FF361A">
            <w:pPr>
              <w:pStyle w:val="a6"/>
              <w:jc w:val="left"/>
            </w:pPr>
            <w:r w:rsidRPr="00EB0ECF">
              <w:rPr>
                <w:rFonts w:hint="eastAsia"/>
              </w:rPr>
              <w:t>（７）企画事業</w:t>
            </w:r>
          </w:p>
          <w:p w:rsidR="00FF361A" w:rsidRPr="00EB0ECF" w:rsidRDefault="00617157" w:rsidP="00623464">
            <w:pPr>
              <w:pStyle w:val="a6"/>
              <w:ind w:leftChars="100" w:left="197" w:rightChars="71" w:right="140"/>
              <w:jc w:val="left"/>
              <w:rPr>
                <w:i/>
                <w:sz w:val="18"/>
                <w:szCs w:val="18"/>
              </w:rPr>
            </w:pPr>
            <w:r w:rsidRPr="00EB0ECF">
              <w:rPr>
                <w:rFonts w:hint="eastAsia"/>
                <w:i/>
                <w:sz w:val="18"/>
                <w:szCs w:val="18"/>
              </w:rPr>
              <w:t>（</w:t>
            </w:r>
            <w:r w:rsidR="00FF361A" w:rsidRPr="00EB0ECF">
              <w:rPr>
                <w:rFonts w:hint="eastAsia"/>
                <w:i/>
                <w:sz w:val="18"/>
                <w:szCs w:val="18"/>
              </w:rPr>
              <w:t>本施設の効果的な利用を促進し、利用増を図るため、地域利用者のニーズに応じた事業を企画し、提案内容及び収支計画を記載してください。</w:t>
            </w:r>
            <w:r w:rsidRPr="00EB0ECF">
              <w:rPr>
                <w:rFonts w:hint="eastAsia"/>
                <w:i/>
                <w:sz w:val="18"/>
                <w:szCs w:val="18"/>
              </w:rPr>
              <w:t>）</w:t>
            </w:r>
          </w:p>
          <w:p w:rsidR="00FF361A" w:rsidRPr="00EB0ECF" w:rsidRDefault="00FF361A" w:rsidP="00FF361A">
            <w:pPr>
              <w:pStyle w:val="a6"/>
              <w:tabs>
                <w:tab w:val="left" w:pos="801"/>
              </w:tabs>
              <w:ind w:right="-1"/>
              <w:jc w:val="left"/>
              <w:rPr>
                <w:i/>
              </w:rPr>
            </w:pP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FF361A">
            <w:pPr>
              <w:pStyle w:val="a6"/>
              <w:ind w:right="788"/>
              <w:jc w:val="left"/>
            </w:pPr>
          </w:p>
          <w:p w:rsidR="00FF361A" w:rsidRPr="00EB0ECF" w:rsidRDefault="00FF361A" w:rsidP="00E84568">
            <w:pPr>
              <w:pStyle w:val="a6"/>
              <w:ind w:right="788"/>
              <w:jc w:val="left"/>
            </w:pPr>
            <w:r w:rsidRPr="00EB0ECF">
              <w:rPr>
                <w:rFonts w:hint="eastAsia"/>
              </w:rPr>
              <w:t>（８）自主事業</w:t>
            </w:r>
          </w:p>
          <w:p w:rsidR="00FF361A" w:rsidRPr="00EB0ECF" w:rsidRDefault="00617157" w:rsidP="00617157">
            <w:pPr>
              <w:pStyle w:val="a6"/>
              <w:ind w:leftChars="200" w:left="394" w:right="140"/>
              <w:jc w:val="left"/>
              <w:rPr>
                <w:i/>
                <w:sz w:val="18"/>
                <w:szCs w:val="18"/>
              </w:rPr>
            </w:pPr>
            <w:r w:rsidRPr="00EB0ECF">
              <w:rPr>
                <w:rFonts w:hint="eastAsia"/>
                <w:i/>
                <w:sz w:val="18"/>
                <w:szCs w:val="18"/>
              </w:rPr>
              <w:t>（</w:t>
            </w:r>
            <w:r w:rsidR="00FF361A" w:rsidRPr="00EB0ECF">
              <w:rPr>
                <w:rFonts w:hint="eastAsia"/>
                <w:i/>
                <w:sz w:val="18"/>
                <w:szCs w:val="18"/>
              </w:rPr>
              <w:t>自主事業（施設の設置目的に沿い、かつ管理業務の実施を妨げない範囲で、自己の責任と費用により実施する事業）の提案がある場合は、提案内容及び収支計画を記載してください。</w:t>
            </w:r>
            <w:r w:rsidRPr="00EB0ECF">
              <w:rPr>
                <w:rFonts w:hint="eastAsia"/>
                <w:i/>
                <w:sz w:val="18"/>
                <w:szCs w:val="18"/>
              </w:rPr>
              <w:t>）</w:t>
            </w:r>
          </w:p>
        </w:tc>
      </w:tr>
    </w:tbl>
    <w:p w:rsidR="00FF361A" w:rsidRPr="00EB0ECF" w:rsidRDefault="00FF361A" w:rsidP="00FF361A">
      <w:pPr>
        <w:rPr>
          <w:ins w:id="13" w:author="user" w:date="2015-03-01T14:33:00Z"/>
        </w:rPr>
      </w:pPr>
      <w:ins w:id="14" w:author="user" w:date="2015-03-01T14:33:00Z">
        <w:r w:rsidRPr="00EB0ECF">
          <w:rPr>
            <w:rFonts w:hint="eastAsia"/>
          </w:rPr>
          <w:t>※１　用紙が不足する場合は、継続用紙または別紙を付けてください。</w:t>
        </w:r>
      </w:ins>
    </w:p>
    <w:p w:rsidR="002322AE" w:rsidRPr="00EB0ECF" w:rsidRDefault="00FF361A" w:rsidP="00FF361A">
      <w:pPr>
        <w:rPr>
          <w:ins w:id="15" w:author="user" w:date="2015-03-01T14:33:00Z"/>
        </w:rPr>
      </w:pPr>
      <w:ins w:id="16" w:author="user" w:date="2015-03-01T14:33:00Z">
        <w:r w:rsidRPr="00EB0ECF">
          <w:rPr>
            <w:rFonts w:hint="eastAsia"/>
          </w:rPr>
          <w:t>※２　必要に応じて説明資料を添付してください。</w:t>
        </w:r>
      </w:ins>
    </w:p>
    <w:p w:rsidR="00706189" w:rsidRPr="00EB0ECF" w:rsidRDefault="002322AE" w:rsidP="00A847EB">
      <w:pPr>
        <w:jc w:val="right"/>
      </w:pPr>
      <w:ins w:id="17" w:author="user" w:date="2015-03-01T14:33:00Z">
        <w:r w:rsidRPr="00EB0ECF">
          <w:br w:type="page"/>
        </w:r>
      </w:ins>
      <w:r w:rsidR="006B66E9" w:rsidRPr="00EB0ECF">
        <w:rPr>
          <w:rFonts w:hint="eastAsia"/>
        </w:rPr>
        <w:lastRenderedPageBreak/>
        <w:t>様式４－</w:t>
      </w:r>
      <w:r w:rsidR="00A847EB" w:rsidRPr="00EB0ECF">
        <w:rPr>
          <w:rFonts w:hint="eastAsia"/>
        </w:rPr>
        <w:t>６</w:t>
      </w:r>
    </w:p>
    <w:p w:rsidR="006B66E9" w:rsidRPr="00EB0ECF" w:rsidRDefault="00763C59" w:rsidP="006A2BDD">
      <w:r w:rsidRPr="00EB0ECF">
        <w:rPr>
          <w:rFonts w:ascii="ＭＳ ゴシック" w:eastAsia="ＭＳ ゴシック" w:hAnsi="ＭＳ ゴシック" w:hint="eastAsia"/>
        </w:rPr>
        <w:t>山形県体育館及び山形県武道館</w:t>
      </w:r>
      <w:r w:rsidR="006A2BDD" w:rsidRPr="00EB0ECF">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EB0ECF">
        <w:trPr>
          <w:trHeight w:val="690"/>
        </w:trPr>
        <w:tc>
          <w:tcPr>
            <w:tcW w:w="1140" w:type="dxa"/>
            <w:vAlign w:val="center"/>
          </w:tcPr>
          <w:p w:rsidR="006B66E9" w:rsidRPr="00EB0ECF" w:rsidRDefault="006B66E9" w:rsidP="00354374">
            <w:pPr>
              <w:jc w:val="center"/>
              <w:rPr>
                <w:sz w:val="22"/>
                <w:szCs w:val="22"/>
              </w:rPr>
            </w:pPr>
            <w:r w:rsidRPr="00EB0ECF">
              <w:rPr>
                <w:rFonts w:hint="eastAsia"/>
                <w:sz w:val="22"/>
                <w:szCs w:val="22"/>
              </w:rPr>
              <w:t>整理番号</w:t>
            </w:r>
          </w:p>
        </w:tc>
        <w:tc>
          <w:tcPr>
            <w:tcW w:w="2040" w:type="dxa"/>
            <w:vAlign w:val="center"/>
          </w:tcPr>
          <w:p w:rsidR="006B66E9" w:rsidRPr="00EB0ECF"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EB0ECF" w:rsidRDefault="006B66E9" w:rsidP="00354374">
            <w:pPr>
              <w:rPr>
                <w:sz w:val="18"/>
                <w:szCs w:val="18"/>
              </w:rPr>
            </w:pPr>
            <w:r w:rsidRPr="00EB0ECF">
              <w:rPr>
                <w:rFonts w:hint="eastAsia"/>
                <w:sz w:val="18"/>
                <w:szCs w:val="18"/>
              </w:rPr>
              <w:t>※整理番号は事務局で記入します。</w:t>
            </w:r>
          </w:p>
        </w:tc>
      </w:tr>
    </w:tbl>
    <w:p w:rsidR="006B66E9" w:rsidRPr="00EB0ECF" w:rsidRDefault="006B66E9" w:rsidP="006B66E9">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B66E9" w:rsidRPr="00EB0ECF" w:rsidTr="00FE79EB">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6B66E9" w:rsidRPr="00EB0ECF" w:rsidRDefault="00C74133" w:rsidP="00FE79EB">
            <w:pPr>
              <w:pStyle w:val="a6"/>
              <w:ind w:right="788"/>
              <w:jc w:val="both"/>
            </w:pPr>
            <w:r w:rsidRPr="00EB0ECF">
              <w:rPr>
                <w:rFonts w:hint="eastAsia"/>
              </w:rPr>
              <w:t>３</w:t>
            </w:r>
          </w:p>
        </w:tc>
        <w:tc>
          <w:tcPr>
            <w:tcW w:w="8716" w:type="dxa"/>
            <w:tcBorders>
              <w:top w:val="single" w:sz="12" w:space="0" w:color="auto"/>
              <w:left w:val="single" w:sz="4" w:space="0" w:color="auto"/>
              <w:bottom w:val="single" w:sz="4" w:space="0" w:color="auto"/>
              <w:right w:val="single" w:sz="12" w:space="0" w:color="auto"/>
            </w:tcBorders>
            <w:vAlign w:val="center"/>
          </w:tcPr>
          <w:p w:rsidR="006B66E9" w:rsidRPr="00EB0ECF" w:rsidRDefault="001E2C95" w:rsidP="00FE79EB">
            <w:pPr>
              <w:pStyle w:val="a6"/>
              <w:ind w:right="788"/>
              <w:jc w:val="both"/>
            </w:pPr>
            <w:r w:rsidRPr="00EB0ECF">
              <w:rPr>
                <w:rFonts w:hint="eastAsia"/>
              </w:rPr>
              <w:t>運営体制</w:t>
            </w:r>
          </w:p>
        </w:tc>
      </w:tr>
      <w:tr w:rsidR="006B66E9" w:rsidRPr="00EB0ECF" w:rsidTr="00454C45">
        <w:trPr>
          <w:trHeight w:val="11325"/>
        </w:trPr>
        <w:tc>
          <w:tcPr>
            <w:tcW w:w="9170" w:type="dxa"/>
            <w:gridSpan w:val="2"/>
            <w:tcBorders>
              <w:top w:val="single" w:sz="4" w:space="0" w:color="auto"/>
              <w:left w:val="single" w:sz="12" w:space="0" w:color="auto"/>
              <w:bottom w:val="single" w:sz="12" w:space="0" w:color="auto"/>
              <w:right w:val="single" w:sz="12" w:space="0" w:color="auto"/>
            </w:tcBorders>
          </w:tcPr>
          <w:p w:rsidR="006B66E9" w:rsidRPr="00EB0ECF" w:rsidRDefault="006B66E9" w:rsidP="00354374">
            <w:pPr>
              <w:pStyle w:val="a6"/>
              <w:ind w:right="788"/>
              <w:jc w:val="both"/>
            </w:pPr>
          </w:p>
          <w:p w:rsidR="00275BBA" w:rsidRPr="00EB0ECF" w:rsidRDefault="00D36980" w:rsidP="00D36980">
            <w:pPr>
              <w:pStyle w:val="a6"/>
              <w:ind w:right="1576"/>
              <w:jc w:val="both"/>
            </w:pPr>
            <w:r w:rsidRPr="00EB0ECF">
              <w:rPr>
                <w:rFonts w:hint="eastAsia"/>
              </w:rPr>
              <w:t>（１）</w:t>
            </w:r>
            <w:r w:rsidR="00275BBA" w:rsidRPr="00EB0ECF">
              <w:rPr>
                <w:rFonts w:hint="eastAsia"/>
              </w:rPr>
              <w:t xml:space="preserve">　運営体制と組織</w:t>
            </w:r>
          </w:p>
          <w:p w:rsidR="00275BBA" w:rsidRPr="00EB0ECF" w:rsidRDefault="00D36980" w:rsidP="00D36980">
            <w:pPr>
              <w:pStyle w:val="a6"/>
              <w:ind w:firstLineChars="200" w:firstLine="394"/>
              <w:jc w:val="both"/>
            </w:pPr>
            <w:r w:rsidRPr="00EB0ECF">
              <w:rPr>
                <w:rFonts w:hint="eastAsia"/>
              </w:rPr>
              <w:t>ア</w:t>
            </w:r>
            <w:r w:rsidR="00275BBA" w:rsidRPr="00EB0ECF">
              <w:rPr>
                <w:rFonts w:hint="eastAsia"/>
              </w:rPr>
              <w:t xml:space="preserve">　運営組織（組織図）</w:t>
            </w:r>
          </w:p>
          <w:p w:rsidR="00275BBA" w:rsidRPr="00EB0ECF" w:rsidRDefault="00275BBA" w:rsidP="007C2A15">
            <w:pPr>
              <w:pStyle w:val="a6"/>
              <w:ind w:leftChars="300" w:left="590"/>
              <w:jc w:val="both"/>
              <w:rPr>
                <w:i/>
              </w:rPr>
            </w:pPr>
            <w:r w:rsidRPr="00EB0ECF">
              <w:rPr>
                <w:rFonts w:hint="eastAsia"/>
                <w:i/>
              </w:rPr>
              <w:t>・</w:t>
            </w:r>
            <w:r w:rsidR="007C2A15" w:rsidRPr="00EB0ECF">
              <w:rPr>
                <w:rFonts w:hint="eastAsia"/>
                <w:i/>
              </w:rPr>
              <w:t>山形県体育館及び山形県武道館を</w:t>
            </w:r>
            <w:r w:rsidRPr="00EB0ECF">
              <w:rPr>
                <w:rFonts w:hint="eastAsia"/>
                <w:i/>
              </w:rPr>
              <w:t>管理運営する人員体制を組織図（指揮命令系統が分かるもの）により示してください。</w:t>
            </w:r>
          </w:p>
          <w:p w:rsidR="00275BBA" w:rsidRPr="00EB0ECF" w:rsidRDefault="00275BBA" w:rsidP="00C16515">
            <w:pPr>
              <w:pStyle w:val="a6"/>
              <w:ind w:firstLineChars="300" w:firstLine="590"/>
              <w:jc w:val="both"/>
              <w:rPr>
                <w:i/>
              </w:rPr>
            </w:pPr>
            <w:r w:rsidRPr="00EB0ECF">
              <w:rPr>
                <w:rFonts w:hint="eastAsia"/>
                <w:i/>
              </w:rPr>
              <w:t>・各職員の雇用関係（職名、正職員及び臨時職員の別等）、勤務体制等も明示してください。</w:t>
            </w:r>
          </w:p>
          <w:p w:rsidR="006B66E9" w:rsidRPr="00EB0ECF" w:rsidRDefault="00275BBA" w:rsidP="00962BAC">
            <w:pPr>
              <w:pStyle w:val="a6"/>
              <w:ind w:firstLineChars="300" w:firstLine="590"/>
              <w:jc w:val="both"/>
              <w:rPr>
                <w:ins w:id="18" w:author="user" w:date="2015-03-04T00:07:00Z"/>
              </w:rPr>
            </w:pPr>
            <w:r w:rsidRPr="00EB0ECF">
              <w:rPr>
                <w:rFonts w:hint="eastAsia"/>
                <w:i/>
              </w:rPr>
              <w:t>・この組織が運営を行っていくうえで優れている点を示してください。</w:t>
            </w:r>
          </w:p>
          <w:p w:rsidR="00F23982" w:rsidRPr="00EB0ECF" w:rsidDel="00F23982" w:rsidRDefault="0043599F" w:rsidP="006B66E9">
            <w:pPr>
              <w:pStyle w:val="a6"/>
              <w:ind w:right="788"/>
              <w:jc w:val="both"/>
              <w:rPr>
                <w:del w:id="19" w:author="user" w:date="2015-03-04T00:07:00Z"/>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7" type="#_x0000_t185" style="position:absolute;left:0;text-align:left;margin-left:6.4pt;margin-top:14.5pt;width:431.8pt;height:210.75pt;z-index:251656192" adj="2071">
                  <v:textbox inset="5.85pt,.7pt,5.85pt,.7pt"/>
                </v:shape>
              </w:pict>
            </w:r>
          </w:p>
          <w:p w:rsidR="00706189" w:rsidRPr="00EB0ECF" w:rsidRDefault="00706189">
            <w:pPr>
              <w:pStyle w:val="a6"/>
              <w:ind w:right="138"/>
              <w:jc w:val="both"/>
              <w:rPr>
                <w:del w:id="20" w:author="user" w:date="2015-03-04T00:07:00Z"/>
              </w:rPr>
              <w:pPrChange w:id="21" w:author="user" w:date="2015-03-04T00:07:00Z">
                <w:pPr>
                  <w:pStyle w:val="a6"/>
                  <w:ind w:right="788"/>
                  <w:jc w:val="both"/>
                </w:pPr>
              </w:pPrChange>
            </w:pPr>
          </w:p>
          <w:p w:rsidR="006B66E9" w:rsidRPr="00EB0ECF" w:rsidRDefault="006B66E9" w:rsidP="006B66E9">
            <w:pPr>
              <w:pStyle w:val="a6"/>
              <w:ind w:right="788"/>
              <w:jc w:val="both"/>
            </w:pPr>
            <w:r w:rsidRPr="00EB0ECF">
              <w:rPr>
                <w:rFonts w:hint="eastAsia"/>
              </w:rPr>
              <w:t xml:space="preserve">　　　※記載例</w:t>
            </w:r>
          </w:p>
          <w:p w:rsidR="006B66E9" w:rsidRPr="00EB0ECF" w:rsidRDefault="006B66E9" w:rsidP="006B66E9">
            <w:pPr>
              <w:pStyle w:val="a6"/>
              <w:ind w:right="788" w:firstLineChars="300" w:firstLine="590"/>
              <w:jc w:val="both"/>
            </w:pPr>
            <w:r w:rsidRPr="00EB0ECF">
              <w:rPr>
                <w:rFonts w:hint="eastAsia"/>
              </w:rPr>
              <w:t>【組織図】</w:t>
            </w:r>
          </w:p>
          <w:p w:rsidR="006B66E9" w:rsidRPr="00EB0ECF" w:rsidRDefault="0043599F" w:rsidP="006B66E9">
            <w:pPr>
              <w:pStyle w:val="a6"/>
              <w:ind w:right="788" w:firstLineChars="399" w:firstLine="785"/>
              <w:jc w:val="both"/>
            </w:pPr>
            <w:del w:id="22" w:author="user" w:date="2015-03-28T14:45:00Z">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84" type="#_x0000_t34" style="position:absolute;left:0;text-align:left;margin-left:95.35pt;margin-top:8.25pt;width:47.25pt;height:34.9pt;z-index:251659264" o:connectortype="elbow" adj="10789,-189387,-79543">
                    <v:stroke endarrow="block"/>
                  </v:shape>
                </w:pict>
              </w:r>
            </w:del>
            <w:r>
              <w:rPr>
                <w:noProof/>
              </w:rPr>
              <w:pict>
                <v:line id="_x0000_s1069" style="position:absolute;left:0;text-align:left;z-index:251658240" from="210.95pt,8.15pt" to="267.7pt,8.15pt" wrapcoords="67 2 0 4 0 6 67 9 71 9 76 8 76 5 71 2 67 2">
                  <v:stroke endarrow="block"/>
                </v:line>
              </w:pict>
            </w:r>
            <w:r>
              <w:rPr>
                <w:noProof/>
              </w:rPr>
              <w:pict>
                <v:line id="_x0000_s1068" style="position:absolute;left:0;text-align:left;z-index:251657216" from="85.85pt,8.25pt" to="142.6pt,8.25pt" wrapcoords="67 2 0 4 0 6 67 9 71 9 76 8 76 5 71 2 67 2">
                  <v:stroke endarrow="block"/>
                </v:line>
              </w:pict>
            </w:r>
            <w:r w:rsidR="006B66E9" w:rsidRPr="00EB0ECF">
              <w:rPr>
                <w:rFonts w:hint="eastAsia"/>
              </w:rPr>
              <w:t>管理課長　　　　　　　　施設係長　　　　　　　　　総務調整員</w:t>
            </w:r>
          </w:p>
          <w:p w:rsidR="006B66E9" w:rsidRPr="00EB0ECF" w:rsidRDefault="006B66E9" w:rsidP="006B66E9">
            <w:pPr>
              <w:pStyle w:val="a6"/>
              <w:ind w:right="788"/>
              <w:jc w:val="both"/>
              <w:rPr>
                <w:ins w:id="23" w:author="user" w:date="2015-03-01T14:44:00Z"/>
              </w:rPr>
            </w:pPr>
            <w:r w:rsidRPr="00EB0ECF">
              <w:rPr>
                <w:rFonts w:hint="eastAsia"/>
              </w:rPr>
              <w:t xml:space="preserve">　　　 （正職員）　　　　　　　（正職員）　　　　　　　　（嘱託職員）</w:t>
            </w:r>
          </w:p>
          <w:p w:rsidR="00CA353B" w:rsidRPr="00EB0ECF" w:rsidRDefault="00CA353B" w:rsidP="006B66E9">
            <w:pPr>
              <w:pStyle w:val="a6"/>
              <w:ind w:right="788"/>
              <w:jc w:val="both"/>
            </w:pPr>
          </w:p>
          <w:p w:rsidR="006B66E9" w:rsidRPr="00EB0ECF" w:rsidRDefault="006B66E9" w:rsidP="006B66E9">
            <w:pPr>
              <w:pStyle w:val="a6"/>
              <w:ind w:right="788" w:firstLineChars="300" w:firstLine="590"/>
              <w:jc w:val="both"/>
            </w:pPr>
            <w:r w:rsidRPr="00EB0ECF">
              <w:rPr>
                <w:rFonts w:hint="eastAsia"/>
              </w:rPr>
              <w:t>【勤務体制】</w:t>
            </w:r>
          </w:p>
          <w:p w:rsidR="006B66E9" w:rsidRPr="00EB0ECF" w:rsidRDefault="006B66E9" w:rsidP="006B66E9">
            <w:pPr>
              <w:pStyle w:val="a6"/>
              <w:ind w:right="788" w:firstLineChars="399" w:firstLine="785"/>
              <w:jc w:val="both"/>
            </w:pPr>
            <w:r w:rsidRPr="00EB0ECF">
              <w:rPr>
                <w:rFonts w:hint="eastAsia"/>
              </w:rPr>
              <w:t>全職員共通　始業時刻8:30～</w:t>
            </w:r>
          </w:p>
          <w:p w:rsidR="006B66E9" w:rsidRPr="00EB0ECF" w:rsidDel="00B16627" w:rsidRDefault="006B66E9" w:rsidP="00962BAC">
            <w:pPr>
              <w:pStyle w:val="a6"/>
              <w:ind w:right="788" w:firstLineChars="399" w:firstLine="785"/>
              <w:jc w:val="both"/>
              <w:rPr>
                <w:del w:id="24" w:author="user" w:date="2015-03-28T14:47:00Z"/>
              </w:rPr>
            </w:pPr>
            <w:r w:rsidRPr="00EB0ECF">
              <w:rPr>
                <w:rFonts w:hint="eastAsia"/>
              </w:rPr>
              <w:t xml:space="preserve">　　　　　　休日　　週2日　　</w:t>
            </w:r>
          </w:p>
          <w:p w:rsidR="008468F0" w:rsidRPr="00EB0ECF" w:rsidRDefault="006B66E9">
            <w:pPr>
              <w:pStyle w:val="a6"/>
              <w:ind w:right="788" w:firstLineChars="399" w:firstLine="785"/>
              <w:jc w:val="both"/>
            </w:pPr>
            <w:del w:id="25" w:author="user" w:date="2015-03-28T14:47:00Z">
              <w:r w:rsidRPr="00EB0ECF" w:rsidDel="00B16627">
                <w:rPr>
                  <w:rFonts w:hint="eastAsia"/>
                </w:rPr>
                <w:delText xml:space="preserve">　　　　　　　　　　　　</w:delText>
              </w:r>
            </w:del>
            <w:del w:id="26" w:author="user" w:date="2015-03-28T14:46:00Z">
              <w:r w:rsidRPr="00EB0ECF" w:rsidDel="00B16627">
                <w:rPr>
                  <w:rFonts w:hint="eastAsia"/>
                </w:rPr>
                <w:delText xml:space="preserve">　</w:delText>
              </w:r>
            </w:del>
            <w:r w:rsidRPr="00EB0ECF">
              <w:rPr>
                <w:rFonts w:hint="eastAsia"/>
              </w:rPr>
              <w:t>等</w:t>
            </w:r>
          </w:p>
          <w:p w:rsidR="00462CF7" w:rsidRPr="00EB0ECF" w:rsidRDefault="00462CF7">
            <w:pPr>
              <w:pStyle w:val="a6"/>
              <w:ind w:right="788" w:firstLineChars="399" w:firstLine="785"/>
              <w:jc w:val="both"/>
            </w:pPr>
            <w:r w:rsidRPr="00EB0ECF">
              <w:rPr>
                <w:rFonts w:hint="eastAsia"/>
              </w:rPr>
              <w:t>ローテーション勤務とする場合は、</w:t>
            </w:r>
            <w:r w:rsidR="00865066" w:rsidRPr="00EB0ECF">
              <w:rPr>
                <w:rFonts w:hint="eastAsia"/>
              </w:rPr>
              <w:t>現場で業務に従事する職員</w:t>
            </w:r>
            <w:r w:rsidRPr="00EB0ECF">
              <w:rPr>
                <w:rFonts w:hint="eastAsia"/>
              </w:rPr>
              <w:t>について参考様式１</w:t>
            </w:r>
          </w:p>
          <w:p w:rsidR="008468F0" w:rsidRPr="00EB0ECF" w:rsidRDefault="00462CF7">
            <w:pPr>
              <w:pStyle w:val="a6"/>
              <w:ind w:right="788" w:firstLineChars="399" w:firstLine="785"/>
              <w:jc w:val="both"/>
            </w:pPr>
            <w:r w:rsidRPr="00EB0ECF">
              <w:rPr>
                <w:rFonts w:hint="eastAsia"/>
              </w:rPr>
              <w:t>「従業者の勤務の体制及び勤務形態一覧表」を添付してください。</w:t>
            </w:r>
          </w:p>
          <w:p w:rsidR="006B66E9" w:rsidRPr="00EB0ECF" w:rsidRDefault="006B66E9" w:rsidP="006B66E9">
            <w:pPr>
              <w:pStyle w:val="a6"/>
              <w:ind w:right="788" w:firstLineChars="300" w:firstLine="590"/>
              <w:jc w:val="both"/>
            </w:pPr>
            <w:r w:rsidRPr="00EB0ECF">
              <w:rPr>
                <w:rFonts w:hint="eastAsia"/>
              </w:rPr>
              <w:t>【この組織が運営を行っていくうえで優れている点】</w:t>
            </w:r>
          </w:p>
          <w:p w:rsidR="00AE6FB7" w:rsidRPr="00EB0ECF" w:rsidRDefault="006B66E9" w:rsidP="00962BAC">
            <w:pPr>
              <w:pStyle w:val="a6"/>
              <w:ind w:leftChars="300" w:left="590" w:right="138" w:firstLineChars="90" w:firstLine="177"/>
              <w:jc w:val="both"/>
              <w:rPr>
                <w:ins w:id="27" w:author="user" w:date="2015-03-04T00:57:00Z"/>
              </w:rPr>
            </w:pPr>
            <w:r w:rsidRPr="00EB0ECF">
              <w:rPr>
                <w:rFonts w:hint="eastAsia"/>
              </w:rPr>
              <w:t xml:space="preserve">　中核となる職員に、施設運営、施設管理などについて、幅広い知識と</w:t>
            </w:r>
          </w:p>
          <w:p w:rsidR="006B66E9" w:rsidRPr="00EB0ECF" w:rsidRDefault="006B66E9" w:rsidP="006B66E9">
            <w:pPr>
              <w:pStyle w:val="a6"/>
              <w:ind w:leftChars="300" w:left="590" w:right="138" w:firstLineChars="90" w:firstLine="177"/>
              <w:jc w:val="both"/>
            </w:pPr>
            <w:r w:rsidRPr="00EB0ECF">
              <w:rPr>
                <w:rFonts w:hint="eastAsia"/>
              </w:rPr>
              <w:t>経験を持つ人材を配置しているので、施設運営の安定化を図ることができる。</w:t>
            </w:r>
          </w:p>
          <w:p w:rsidR="006B66E9" w:rsidRPr="00EB0ECF" w:rsidRDefault="006B66E9" w:rsidP="006B66E9">
            <w:pPr>
              <w:pStyle w:val="a6"/>
              <w:ind w:right="788"/>
              <w:jc w:val="both"/>
            </w:pPr>
          </w:p>
          <w:p w:rsidR="006B66E9" w:rsidRPr="00EB0ECF" w:rsidRDefault="006B66E9" w:rsidP="006B66E9">
            <w:pPr>
              <w:pStyle w:val="a6"/>
              <w:ind w:right="788"/>
              <w:jc w:val="both"/>
            </w:pPr>
          </w:p>
          <w:p w:rsidR="006B66E9" w:rsidRPr="00EB0ECF" w:rsidRDefault="006B66E9" w:rsidP="00354374">
            <w:pPr>
              <w:pStyle w:val="a6"/>
              <w:ind w:right="788"/>
              <w:jc w:val="both"/>
            </w:pPr>
          </w:p>
        </w:tc>
      </w:tr>
    </w:tbl>
    <w:p w:rsidR="006B66E9" w:rsidRPr="00EB0ECF" w:rsidRDefault="006B66E9" w:rsidP="006B66E9">
      <w:r w:rsidRPr="00EB0ECF">
        <w:rPr>
          <w:rFonts w:hint="eastAsia"/>
        </w:rPr>
        <w:t>※１　用紙が不足する場合は、継続用紙または別紙を付けてください。</w:t>
      </w:r>
    </w:p>
    <w:p w:rsidR="006B66E9" w:rsidRPr="00EB0ECF" w:rsidRDefault="006B66E9" w:rsidP="006B66E9">
      <w:r w:rsidRPr="00EB0ECF">
        <w:rPr>
          <w:rFonts w:hint="eastAsia"/>
        </w:rPr>
        <w:t>※２　必要に応じて説明資料を添付してください。</w:t>
      </w:r>
    </w:p>
    <w:p w:rsidR="006B66E9" w:rsidRPr="00EB0ECF" w:rsidRDefault="006B66E9" w:rsidP="006B66E9">
      <w:r w:rsidRPr="00EB0ECF">
        <w:rPr>
          <w:rFonts w:hint="eastAsia"/>
        </w:rPr>
        <w:t>※３　年度により人員に変更がある場合は、年度別に作成してください。</w:t>
      </w:r>
    </w:p>
    <w:p w:rsidR="00706189" w:rsidRPr="00EB0ECF" w:rsidRDefault="006B66E9" w:rsidP="00A847EB">
      <w:pPr>
        <w:jc w:val="right"/>
      </w:pPr>
      <w:r w:rsidRPr="00EB0ECF">
        <w:br w:type="page"/>
      </w:r>
      <w:r w:rsidRPr="00EB0ECF">
        <w:rPr>
          <w:rFonts w:hint="eastAsia"/>
        </w:rPr>
        <w:lastRenderedPageBreak/>
        <w:t>様式４－</w:t>
      </w:r>
      <w:r w:rsidR="00A847EB" w:rsidRPr="00EB0ECF">
        <w:rPr>
          <w:rFonts w:hint="eastAsia"/>
        </w:rPr>
        <w:t>７</w:t>
      </w:r>
    </w:p>
    <w:p w:rsidR="006B66E9" w:rsidRPr="00EB0ECF" w:rsidRDefault="00763C59" w:rsidP="006A2BDD">
      <w:r w:rsidRPr="00EB0ECF">
        <w:rPr>
          <w:rFonts w:ascii="ＭＳ ゴシック" w:eastAsia="ＭＳ ゴシック" w:hAnsi="ＭＳ ゴシック" w:hint="eastAsia"/>
        </w:rPr>
        <w:t>山形県体育館及び山形県武道館</w:t>
      </w:r>
      <w:r w:rsidR="006A2BDD" w:rsidRPr="00EB0ECF">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EB0ECF">
        <w:trPr>
          <w:trHeight w:val="690"/>
        </w:trPr>
        <w:tc>
          <w:tcPr>
            <w:tcW w:w="1140" w:type="dxa"/>
            <w:vAlign w:val="center"/>
          </w:tcPr>
          <w:p w:rsidR="006B66E9" w:rsidRPr="00EB0ECF" w:rsidRDefault="006B66E9" w:rsidP="00354374">
            <w:pPr>
              <w:jc w:val="center"/>
              <w:rPr>
                <w:sz w:val="22"/>
                <w:szCs w:val="22"/>
              </w:rPr>
            </w:pPr>
            <w:r w:rsidRPr="00EB0ECF">
              <w:rPr>
                <w:rFonts w:hint="eastAsia"/>
                <w:sz w:val="22"/>
                <w:szCs w:val="22"/>
              </w:rPr>
              <w:t>整理番号</w:t>
            </w:r>
          </w:p>
        </w:tc>
        <w:tc>
          <w:tcPr>
            <w:tcW w:w="2040" w:type="dxa"/>
            <w:vAlign w:val="center"/>
          </w:tcPr>
          <w:p w:rsidR="006B66E9" w:rsidRPr="00EB0ECF"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EB0ECF" w:rsidRDefault="006B66E9" w:rsidP="00354374">
            <w:pPr>
              <w:rPr>
                <w:sz w:val="18"/>
                <w:szCs w:val="18"/>
              </w:rPr>
            </w:pPr>
            <w:r w:rsidRPr="00EB0ECF">
              <w:rPr>
                <w:rFonts w:hint="eastAsia"/>
                <w:sz w:val="18"/>
                <w:szCs w:val="18"/>
              </w:rPr>
              <w:t>※整理番号は事務局で記入します。</w:t>
            </w:r>
          </w:p>
        </w:tc>
      </w:tr>
    </w:tbl>
    <w:p w:rsidR="006B66E9" w:rsidRPr="00EB0ECF" w:rsidRDefault="006B66E9" w:rsidP="006B66E9">
      <w:pPr>
        <w:rPr>
          <w:b/>
          <w:sz w:val="22"/>
          <w:szCs w:val="22"/>
        </w:rPr>
      </w:pP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8"/>
        <w:gridCol w:w="1079"/>
        <w:gridCol w:w="3260"/>
        <w:gridCol w:w="1417"/>
        <w:gridCol w:w="3347"/>
        <w:tblGridChange w:id="28">
          <w:tblGrid>
            <w:gridCol w:w="428"/>
            <w:gridCol w:w="1079"/>
            <w:gridCol w:w="3260"/>
            <w:gridCol w:w="2836"/>
            <w:gridCol w:w="1928"/>
          </w:tblGrid>
        </w:tblGridChange>
      </w:tblGrid>
      <w:tr w:rsidR="000846BD" w:rsidRPr="00EB0ECF" w:rsidTr="00FE79EB">
        <w:trPr>
          <w:trHeight w:val="469"/>
        </w:trPr>
        <w:tc>
          <w:tcPr>
            <w:tcW w:w="428" w:type="dxa"/>
            <w:tcBorders>
              <w:top w:val="single" w:sz="12" w:space="0" w:color="000000"/>
              <w:left w:val="single" w:sz="12" w:space="0" w:color="000000"/>
              <w:bottom w:val="single" w:sz="4" w:space="0" w:color="000000"/>
              <w:right w:val="single" w:sz="4" w:space="0" w:color="000000"/>
            </w:tcBorders>
            <w:vAlign w:val="center"/>
          </w:tcPr>
          <w:p w:rsidR="000846BD" w:rsidRPr="00EB0ECF" w:rsidRDefault="00D36980" w:rsidP="00FE79EB">
            <w:pPr>
              <w:spacing w:line="284" w:lineRule="atLeast"/>
              <w:rPr>
                <w:sz w:val="24"/>
                <w:szCs w:val="24"/>
              </w:rPr>
            </w:pPr>
            <w:r w:rsidRPr="00EB0ECF">
              <w:rPr>
                <w:rFonts w:hint="eastAsia"/>
                <w:sz w:val="24"/>
                <w:szCs w:val="24"/>
              </w:rPr>
              <w:t>３</w:t>
            </w:r>
          </w:p>
        </w:tc>
        <w:tc>
          <w:tcPr>
            <w:tcW w:w="9103" w:type="dxa"/>
            <w:gridSpan w:val="4"/>
            <w:tcBorders>
              <w:top w:val="single" w:sz="12" w:space="0" w:color="000000"/>
              <w:left w:val="single" w:sz="4" w:space="0" w:color="000000"/>
              <w:bottom w:val="single" w:sz="4" w:space="0" w:color="000000"/>
              <w:right w:val="single" w:sz="12" w:space="0" w:color="000000"/>
            </w:tcBorders>
            <w:vAlign w:val="center"/>
          </w:tcPr>
          <w:p w:rsidR="000846BD" w:rsidRPr="00EB0ECF" w:rsidRDefault="00F23982" w:rsidP="00FE79EB">
            <w:pPr>
              <w:spacing w:line="284" w:lineRule="atLeast"/>
              <w:rPr>
                <w:sz w:val="24"/>
                <w:szCs w:val="24"/>
              </w:rPr>
            </w:pPr>
            <w:r w:rsidRPr="00EB0ECF">
              <w:rPr>
                <w:rFonts w:cs="ＭＳ 明朝" w:hint="eastAsia"/>
              </w:rPr>
              <w:t>運営体制</w:t>
            </w:r>
            <w:r w:rsidR="000846BD" w:rsidRPr="00EB0ECF">
              <w:t xml:space="preserve"> </w:t>
            </w:r>
          </w:p>
        </w:tc>
      </w:tr>
      <w:tr w:rsidR="000846BD" w:rsidRPr="00EB0ECF" w:rsidTr="00E42A3A">
        <w:trPr>
          <w:trHeight w:val="1144"/>
        </w:trPr>
        <w:tc>
          <w:tcPr>
            <w:tcW w:w="9531" w:type="dxa"/>
            <w:gridSpan w:val="5"/>
            <w:tcBorders>
              <w:top w:val="single" w:sz="4" w:space="0" w:color="000000"/>
              <w:left w:val="single" w:sz="12" w:space="0" w:color="000000"/>
              <w:right w:val="single" w:sz="12" w:space="0" w:color="000000"/>
            </w:tcBorders>
          </w:tcPr>
          <w:p w:rsidR="000846BD" w:rsidRPr="00EB0ECF" w:rsidDel="00456973" w:rsidRDefault="000846BD" w:rsidP="00C16515">
            <w:pPr>
              <w:spacing w:line="284" w:lineRule="atLeast"/>
              <w:ind w:firstLine="200"/>
              <w:rPr>
                <w:del w:id="29" w:author="user" w:date="2015-03-28T14:48:00Z"/>
                <w:rFonts w:cs="ＭＳ 明朝"/>
              </w:rPr>
            </w:pPr>
          </w:p>
          <w:p w:rsidR="00706189" w:rsidRPr="00EB0ECF" w:rsidRDefault="00D36980">
            <w:pPr>
              <w:spacing w:line="284" w:lineRule="atLeast"/>
              <w:ind w:firstLineChars="100" w:firstLine="197"/>
              <w:rPr>
                <w:spacing w:val="2"/>
              </w:rPr>
              <w:pPrChange w:id="30" w:author="user" w:date="2015-03-04T00:08:00Z">
                <w:pPr>
                  <w:spacing w:line="284" w:lineRule="atLeast"/>
                </w:pPr>
              </w:pPrChange>
            </w:pPr>
            <w:r w:rsidRPr="00EB0ECF">
              <w:rPr>
                <w:rFonts w:cs="ＭＳ 明朝" w:hint="eastAsia"/>
              </w:rPr>
              <w:t>イ</w:t>
            </w:r>
            <w:ins w:id="31" w:author="user" w:date="2015-03-04T00:09:00Z">
              <w:r w:rsidR="00CD1A64" w:rsidRPr="00EB0ECF">
                <w:rPr>
                  <w:rFonts w:cs="ＭＳ 明朝" w:hint="eastAsia"/>
                </w:rPr>
                <w:t xml:space="preserve">　必要な人材の配置と職能</w:t>
              </w:r>
            </w:ins>
            <w:del w:id="32" w:author="user" w:date="2015-03-04T00:09:00Z">
              <w:r w:rsidR="000846BD" w:rsidRPr="00EB0ECF" w:rsidDel="00CD1A64">
                <w:rPr>
                  <w:rFonts w:cs="ＭＳ 明朝" w:hint="eastAsia"/>
                </w:rPr>
                <w:delText>②</w:delText>
              </w:r>
              <w:r w:rsidR="000846BD" w:rsidRPr="00EB0ECF" w:rsidDel="00CD1A64">
                <w:delText xml:space="preserve"> </w:delText>
              </w:r>
              <w:r w:rsidR="000846BD" w:rsidRPr="00EB0ECF" w:rsidDel="00CD1A64">
                <w:rPr>
                  <w:rFonts w:hint="eastAsia"/>
                </w:rPr>
                <w:delText>必要な資格等</w:delText>
              </w:r>
              <w:r w:rsidR="000846BD" w:rsidRPr="00EB0ECF" w:rsidDel="00CD1A64">
                <w:rPr>
                  <w:rFonts w:cs="ＭＳ 明朝" w:hint="eastAsia"/>
                </w:rPr>
                <w:delText>を有する職員の配置計画</w:delText>
              </w:r>
            </w:del>
          </w:p>
          <w:p w:rsidR="00706189" w:rsidRPr="00EB0ECF" w:rsidRDefault="000846BD">
            <w:pPr>
              <w:spacing w:line="284" w:lineRule="atLeast"/>
              <w:ind w:firstLineChars="200" w:firstLine="394"/>
              <w:rPr>
                <w:ins w:id="33" w:author="user" w:date="2015-03-04T00:20:00Z"/>
                <w:rFonts w:cs="ＭＳ 明朝"/>
              </w:rPr>
              <w:pPrChange w:id="34" w:author="user" w:date="2015-03-04T00:58:00Z">
                <w:pPr>
                  <w:spacing w:line="284" w:lineRule="atLeast"/>
                  <w:ind w:leftChars="95" w:left="187"/>
                </w:pPr>
              </w:pPrChange>
            </w:pPr>
            <w:r w:rsidRPr="00EB0ECF">
              <w:rPr>
                <w:rFonts w:cs="ＭＳ 明朝" w:hint="eastAsia"/>
              </w:rPr>
              <w:t>・①</w:t>
            </w:r>
            <w:ins w:id="35" w:author="user" w:date="2015-03-04T00:10:00Z">
              <w:r w:rsidR="00CD1A64" w:rsidRPr="00EB0ECF">
                <w:rPr>
                  <w:rFonts w:cs="ＭＳ 明朝" w:hint="eastAsia"/>
                </w:rPr>
                <w:t>様式４－５</w:t>
              </w:r>
            </w:ins>
            <w:r w:rsidRPr="00EB0ECF">
              <w:rPr>
                <w:rFonts w:cs="ＭＳ 明朝" w:hint="eastAsia"/>
              </w:rPr>
              <w:t>組織</w:t>
            </w:r>
            <w:ins w:id="36" w:author="user" w:date="2015-03-04T00:10:00Z">
              <w:r w:rsidR="00CD1A64" w:rsidRPr="00EB0ECF">
                <w:rPr>
                  <w:rFonts w:cs="ＭＳ 明朝" w:hint="eastAsia"/>
                </w:rPr>
                <w:t>図</w:t>
              </w:r>
            </w:ins>
            <w:del w:id="37" w:author="user" w:date="2015-03-04T00:10:00Z">
              <w:r w:rsidRPr="00EB0ECF" w:rsidDel="00CD1A64">
                <w:rPr>
                  <w:rFonts w:cs="ＭＳ 明朝" w:hint="eastAsia"/>
                </w:rPr>
                <w:delText>体</w:delText>
              </w:r>
            </w:del>
            <w:del w:id="38" w:author="user" w:date="2015-03-04T00:13:00Z">
              <w:r w:rsidRPr="00EB0ECF" w:rsidDel="00FD593B">
                <w:rPr>
                  <w:rFonts w:cs="ＭＳ 明朝" w:hint="eastAsia"/>
                </w:rPr>
                <w:delText>制</w:delText>
              </w:r>
            </w:del>
            <w:r w:rsidRPr="00EB0ECF">
              <w:rPr>
                <w:rFonts w:cs="ＭＳ 明朝" w:hint="eastAsia"/>
              </w:rPr>
              <w:t>に明示されている職員全てについて</w:t>
            </w:r>
            <w:del w:id="39" w:author="user" w:date="2015-03-04T00:09:00Z">
              <w:r w:rsidRPr="00EB0ECF" w:rsidDel="00CD1A64">
                <w:rPr>
                  <w:rFonts w:cs="ＭＳ 明朝" w:hint="eastAsia"/>
                </w:rPr>
                <w:delText>、その業務内容、必要な職能（資格、技能、経験）などを</w:delText>
              </w:r>
            </w:del>
            <w:r w:rsidRPr="00EB0ECF">
              <w:rPr>
                <w:rFonts w:cs="ＭＳ 明朝" w:hint="eastAsia"/>
              </w:rPr>
              <w:t>示してください。</w:t>
            </w:r>
          </w:p>
          <w:p w:rsidR="00706189" w:rsidRPr="00EB0ECF" w:rsidRDefault="001C10BC">
            <w:pPr>
              <w:spacing w:line="284" w:lineRule="atLeast"/>
              <w:ind w:firstLineChars="200" w:firstLine="394"/>
              <w:pPrChange w:id="40" w:author="user" w:date="2015-03-04T00:58:00Z">
                <w:pPr>
                  <w:spacing w:line="284" w:lineRule="atLeast"/>
                  <w:ind w:leftChars="95" w:left="187"/>
                </w:pPr>
              </w:pPrChange>
            </w:pPr>
            <w:ins w:id="41" w:author="user" w:date="2015-03-04T00:21:00Z">
              <w:r w:rsidRPr="00EB0ECF">
                <w:rPr>
                  <w:rFonts w:hint="eastAsia"/>
                </w:rPr>
                <w:t>・表について、項目の追加等適宜必要に応じて行及び列を追加して記載してください。</w:t>
              </w:r>
            </w:ins>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42"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303"/>
          <w:trPrChange w:id="43" w:author="user" w:date="2015-03-04T00:15:00Z">
            <w:trPr>
              <w:trHeight w:val="303"/>
            </w:trPr>
          </w:trPrChange>
        </w:trPr>
        <w:tc>
          <w:tcPr>
            <w:tcW w:w="428" w:type="dxa"/>
            <w:tcBorders>
              <w:top w:val="single" w:sz="4" w:space="0" w:color="000000"/>
              <w:left w:val="single" w:sz="12" w:space="0" w:color="000000"/>
              <w:right w:val="single" w:sz="4" w:space="0" w:color="000000"/>
            </w:tcBorders>
            <w:tcPrChange w:id="44"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jc w:val="center"/>
              <w:rPr>
                <w:sz w:val="24"/>
                <w:szCs w:val="24"/>
              </w:rPr>
            </w:pPr>
            <w:r w:rsidRPr="00EB0ECF">
              <w:t>No</w:t>
            </w:r>
          </w:p>
        </w:tc>
        <w:tc>
          <w:tcPr>
            <w:tcW w:w="1079" w:type="dxa"/>
            <w:tcBorders>
              <w:top w:val="single" w:sz="4" w:space="0" w:color="000000"/>
              <w:left w:val="single" w:sz="4" w:space="0" w:color="000000"/>
              <w:right w:val="single" w:sz="4" w:space="0" w:color="auto"/>
            </w:tcBorders>
            <w:tcPrChange w:id="45"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jc w:val="center"/>
              <w:rPr>
                <w:spacing w:val="2"/>
              </w:rPr>
            </w:pPr>
            <w:r w:rsidRPr="00EB0ECF">
              <w:rPr>
                <w:rFonts w:hint="eastAsia"/>
                <w:spacing w:val="2"/>
              </w:rPr>
              <w:t>職名</w:t>
            </w:r>
          </w:p>
        </w:tc>
        <w:tc>
          <w:tcPr>
            <w:tcW w:w="3260" w:type="dxa"/>
            <w:tcBorders>
              <w:top w:val="single" w:sz="4" w:space="0" w:color="000000"/>
              <w:left w:val="single" w:sz="4" w:space="0" w:color="auto"/>
              <w:right w:val="single" w:sz="4" w:space="0" w:color="000000"/>
            </w:tcBorders>
            <w:tcPrChange w:id="46"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jc w:val="center"/>
              <w:rPr>
                <w:spacing w:val="2"/>
              </w:rPr>
            </w:pPr>
            <w:r w:rsidRPr="00EB0ECF">
              <w:rPr>
                <w:rFonts w:cs="ＭＳ 明朝" w:hint="eastAsia"/>
              </w:rPr>
              <w:t>担当する業務内容</w:t>
            </w:r>
          </w:p>
        </w:tc>
        <w:tc>
          <w:tcPr>
            <w:tcW w:w="1417" w:type="dxa"/>
            <w:tcBorders>
              <w:top w:val="single" w:sz="4" w:space="0" w:color="000000"/>
              <w:left w:val="single" w:sz="4" w:space="0" w:color="000000"/>
              <w:right w:val="single" w:sz="4" w:space="0" w:color="000000"/>
            </w:tcBorders>
            <w:tcPrChange w:id="47"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FD593B" w:rsidP="00FD593B">
            <w:pPr>
              <w:spacing w:line="284" w:lineRule="atLeast"/>
              <w:jc w:val="center"/>
              <w:rPr>
                <w:sz w:val="24"/>
                <w:szCs w:val="24"/>
              </w:rPr>
            </w:pPr>
            <w:ins w:id="48" w:author="user" w:date="2015-03-04T00:16:00Z">
              <w:r w:rsidRPr="00EB0ECF">
                <w:rPr>
                  <w:rFonts w:cs="ＭＳ 明朝" w:hint="eastAsia"/>
                </w:rPr>
                <w:t>氏名</w:t>
              </w:r>
            </w:ins>
            <w:del w:id="49" w:author="user" w:date="2015-03-04T00:15:00Z">
              <w:r w:rsidR="000846BD" w:rsidRPr="00EB0ECF" w:rsidDel="00FD593B">
                <w:rPr>
                  <w:rFonts w:cs="ＭＳ 明朝" w:hint="eastAsia"/>
                </w:rPr>
                <w:delText>資格、技能、経歴等</w:delText>
              </w:r>
            </w:del>
          </w:p>
        </w:tc>
        <w:tc>
          <w:tcPr>
            <w:tcW w:w="3347" w:type="dxa"/>
            <w:tcBorders>
              <w:top w:val="single" w:sz="4" w:space="0" w:color="000000"/>
              <w:left w:val="single" w:sz="4" w:space="0" w:color="000000"/>
              <w:right w:val="single" w:sz="12" w:space="0" w:color="000000"/>
            </w:tcBorders>
            <w:tcPrChange w:id="50" w:author="user" w:date="2015-03-04T00:15:00Z">
              <w:tcPr>
                <w:tcW w:w="1928" w:type="dxa"/>
                <w:tcBorders>
                  <w:top w:val="single" w:sz="4" w:space="0" w:color="000000"/>
                  <w:left w:val="single" w:sz="4" w:space="0" w:color="000000"/>
                  <w:right w:val="single" w:sz="12" w:space="0" w:color="000000"/>
                </w:tcBorders>
              </w:tcPr>
            </w:tcPrChange>
          </w:tcPr>
          <w:p w:rsidR="000846BD" w:rsidRPr="00EB0ECF" w:rsidRDefault="00FD593B" w:rsidP="00FD593B">
            <w:pPr>
              <w:spacing w:line="284" w:lineRule="atLeast"/>
              <w:jc w:val="center"/>
              <w:rPr>
                <w:sz w:val="24"/>
                <w:szCs w:val="24"/>
              </w:rPr>
            </w:pPr>
            <w:ins w:id="51" w:author="user" w:date="2015-03-04T00:15:00Z">
              <w:r w:rsidRPr="00EB0ECF">
                <w:rPr>
                  <w:rFonts w:cs="ＭＳ 明朝" w:hint="eastAsia"/>
                </w:rPr>
                <w:t>資格、技能、経歴等</w:t>
              </w:r>
            </w:ins>
            <w:del w:id="52" w:author="user" w:date="2015-03-04T00:15:00Z">
              <w:r w:rsidR="000846BD" w:rsidRPr="00EB0ECF" w:rsidDel="00FD593B">
                <w:rPr>
                  <w:rFonts w:cs="ＭＳ 明朝" w:hint="eastAsia"/>
                </w:rPr>
                <w:delText>在職・採用見込</w:delText>
              </w:r>
            </w:del>
          </w:p>
        </w:tc>
      </w:tr>
      <w:tr w:rsidR="00FD593B"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53"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54" w:author="user" w:date="2015-03-04T00:15:00Z">
            <w:trPr>
              <w:trHeight w:val="572"/>
            </w:trPr>
          </w:trPrChange>
        </w:trPr>
        <w:tc>
          <w:tcPr>
            <w:tcW w:w="428" w:type="dxa"/>
            <w:tcBorders>
              <w:top w:val="single" w:sz="4" w:space="0" w:color="000000"/>
              <w:left w:val="single" w:sz="12" w:space="0" w:color="000000"/>
              <w:right w:val="single" w:sz="4" w:space="0" w:color="000000"/>
            </w:tcBorders>
            <w:vAlign w:val="center"/>
            <w:tcPrChange w:id="55" w:author="user" w:date="2015-03-04T00:15:00Z">
              <w:tcPr>
                <w:tcW w:w="428" w:type="dxa"/>
                <w:tcBorders>
                  <w:top w:val="single" w:sz="4" w:space="0" w:color="000000"/>
                  <w:left w:val="single" w:sz="12" w:space="0" w:color="000000"/>
                  <w:right w:val="single" w:sz="4" w:space="0" w:color="000000"/>
                </w:tcBorders>
                <w:vAlign w:val="center"/>
              </w:tcPr>
            </w:tcPrChange>
          </w:tcPr>
          <w:p w:rsidR="00FD593B" w:rsidRPr="00EB0ECF" w:rsidRDefault="00FD593B" w:rsidP="000C2D40">
            <w:pPr>
              <w:spacing w:line="284" w:lineRule="atLeast"/>
            </w:pPr>
            <w:r w:rsidRPr="00EB0ECF">
              <w:rPr>
                <w:rFonts w:hint="eastAsia"/>
              </w:rPr>
              <w:t>例1</w:t>
            </w:r>
          </w:p>
        </w:tc>
        <w:tc>
          <w:tcPr>
            <w:tcW w:w="1079" w:type="dxa"/>
            <w:tcBorders>
              <w:top w:val="single" w:sz="4" w:space="0" w:color="000000"/>
              <w:left w:val="single" w:sz="4" w:space="0" w:color="000000"/>
              <w:right w:val="single" w:sz="4" w:space="0" w:color="auto"/>
            </w:tcBorders>
            <w:vAlign w:val="center"/>
            <w:tcPrChange w:id="56" w:author="user" w:date="2015-03-04T00:15:00Z">
              <w:tcPr>
                <w:tcW w:w="1079" w:type="dxa"/>
                <w:tcBorders>
                  <w:top w:val="single" w:sz="4" w:space="0" w:color="000000"/>
                  <w:left w:val="single" w:sz="4" w:space="0" w:color="000000"/>
                  <w:right w:val="single" w:sz="4" w:space="0" w:color="auto"/>
                </w:tcBorders>
                <w:vAlign w:val="center"/>
              </w:tcPr>
            </w:tcPrChange>
          </w:tcPr>
          <w:p w:rsidR="00FD593B" w:rsidRPr="00EB0ECF" w:rsidRDefault="00FD593B" w:rsidP="000C2D40">
            <w:pPr>
              <w:spacing w:line="284" w:lineRule="atLeast"/>
            </w:pPr>
            <w:r w:rsidRPr="00EB0ECF">
              <w:rPr>
                <w:rFonts w:hint="eastAsia"/>
              </w:rPr>
              <w:t>管理課長</w:t>
            </w:r>
          </w:p>
        </w:tc>
        <w:tc>
          <w:tcPr>
            <w:tcW w:w="3260" w:type="dxa"/>
            <w:tcBorders>
              <w:top w:val="single" w:sz="4" w:space="0" w:color="000000"/>
              <w:left w:val="single" w:sz="4" w:space="0" w:color="auto"/>
              <w:right w:val="single" w:sz="4" w:space="0" w:color="000000"/>
            </w:tcBorders>
            <w:vAlign w:val="center"/>
            <w:tcPrChange w:id="57" w:author="user" w:date="2015-03-04T00:15:00Z">
              <w:tcPr>
                <w:tcW w:w="3260" w:type="dxa"/>
                <w:tcBorders>
                  <w:top w:val="single" w:sz="4" w:space="0" w:color="000000"/>
                  <w:left w:val="single" w:sz="4" w:space="0" w:color="auto"/>
                  <w:right w:val="single" w:sz="4" w:space="0" w:color="000000"/>
                </w:tcBorders>
                <w:vAlign w:val="center"/>
              </w:tcPr>
            </w:tcPrChange>
          </w:tcPr>
          <w:p w:rsidR="00FD593B" w:rsidRPr="00EB0ECF" w:rsidRDefault="00FD593B" w:rsidP="000C2D40">
            <w:pPr>
              <w:spacing w:line="284" w:lineRule="atLeast"/>
            </w:pPr>
            <w:r w:rsidRPr="00EB0ECF">
              <w:rPr>
                <w:rFonts w:hint="eastAsia"/>
              </w:rPr>
              <w:t>・施設管理運営の総括</w:t>
            </w:r>
          </w:p>
          <w:p w:rsidR="00FD593B" w:rsidRPr="00EB0ECF" w:rsidRDefault="00FD593B" w:rsidP="000C2D40">
            <w:pPr>
              <w:spacing w:line="284" w:lineRule="atLeast"/>
            </w:pPr>
            <w:r w:rsidRPr="00EB0ECF">
              <w:rPr>
                <w:rFonts w:hint="eastAsia"/>
              </w:rPr>
              <w:t>・施設利用者の要望及び苦情対応</w:t>
            </w:r>
          </w:p>
        </w:tc>
        <w:tc>
          <w:tcPr>
            <w:tcW w:w="1417" w:type="dxa"/>
            <w:tcBorders>
              <w:top w:val="single" w:sz="4" w:space="0" w:color="000000"/>
              <w:left w:val="single" w:sz="4" w:space="0" w:color="000000"/>
              <w:right w:val="single" w:sz="4" w:space="0" w:color="000000"/>
            </w:tcBorders>
            <w:vAlign w:val="center"/>
            <w:tcPrChange w:id="58" w:author="user" w:date="2015-03-04T00:15:00Z">
              <w:tcPr>
                <w:tcW w:w="2836" w:type="dxa"/>
                <w:tcBorders>
                  <w:top w:val="single" w:sz="4" w:space="0" w:color="000000"/>
                  <w:left w:val="single" w:sz="4" w:space="0" w:color="000000"/>
                  <w:right w:val="single" w:sz="4" w:space="0" w:color="000000"/>
                </w:tcBorders>
                <w:vAlign w:val="center"/>
              </w:tcPr>
            </w:tcPrChange>
          </w:tcPr>
          <w:p w:rsidR="00706189" w:rsidRPr="00EB0ECF" w:rsidRDefault="00FD593B">
            <w:pPr>
              <w:spacing w:line="284" w:lineRule="atLeast"/>
              <w:jc w:val="center"/>
              <w:rPr>
                <w:del w:id="59" w:author="user" w:date="2015-03-04T00:15:00Z"/>
              </w:rPr>
              <w:pPrChange w:id="60" w:author="user" w:date="2015-03-04T00:17:00Z">
                <w:pPr>
                  <w:spacing w:line="284" w:lineRule="atLeast"/>
                </w:pPr>
              </w:pPrChange>
            </w:pPr>
            <w:ins w:id="61" w:author="user" w:date="2015-03-04T00:16:00Z">
              <w:r w:rsidRPr="00EB0ECF">
                <w:rPr>
                  <w:rFonts w:hint="eastAsia"/>
                </w:rPr>
                <w:t>○山　△男</w:t>
              </w:r>
            </w:ins>
            <w:del w:id="62" w:author="user" w:date="2015-03-04T00:15:00Z">
              <w:r w:rsidRPr="00EB0ECF" w:rsidDel="00FD593B">
                <w:rPr>
                  <w:rFonts w:hint="eastAsia"/>
                </w:rPr>
                <w:delText>資格：○○管理者</w:delText>
              </w:r>
            </w:del>
          </w:p>
          <w:p w:rsidR="00706189" w:rsidRPr="00EB0ECF" w:rsidRDefault="00FD593B">
            <w:pPr>
              <w:spacing w:line="284" w:lineRule="atLeast"/>
              <w:jc w:val="center"/>
              <w:rPr>
                <w:del w:id="63" w:author="user" w:date="2015-03-04T00:15:00Z"/>
              </w:rPr>
              <w:pPrChange w:id="64" w:author="user" w:date="2015-03-04T00:17:00Z">
                <w:pPr>
                  <w:spacing w:line="284" w:lineRule="atLeast"/>
                </w:pPr>
              </w:pPrChange>
            </w:pPr>
            <w:del w:id="65" w:author="user" w:date="2015-03-04T00:15:00Z">
              <w:r w:rsidRPr="00EB0ECF" w:rsidDel="00FD593B">
                <w:rPr>
                  <w:rFonts w:hint="eastAsia"/>
                </w:rPr>
                <w:delText>施設管理経験３年以上あり。</w:delText>
              </w:r>
            </w:del>
          </w:p>
          <w:p w:rsidR="00706189" w:rsidRPr="00EB0ECF" w:rsidRDefault="00FD593B">
            <w:pPr>
              <w:spacing w:line="284" w:lineRule="atLeast"/>
              <w:jc w:val="center"/>
              <w:pPrChange w:id="66" w:author="user" w:date="2015-03-04T00:17:00Z">
                <w:pPr>
                  <w:spacing w:line="284" w:lineRule="atLeast"/>
                </w:pPr>
              </w:pPrChange>
            </w:pPr>
            <w:del w:id="67" w:author="user" w:date="2015-03-04T00:15:00Z">
              <w:r w:rsidRPr="00EB0ECF" w:rsidDel="00FD593B">
                <w:rPr>
                  <w:rFonts w:hint="eastAsia"/>
                </w:rPr>
                <w:delText>施設の管理、運営の面で十分な経験と実績を持つ。</w:delText>
              </w:r>
            </w:del>
          </w:p>
        </w:tc>
        <w:tc>
          <w:tcPr>
            <w:tcW w:w="3347" w:type="dxa"/>
            <w:tcBorders>
              <w:top w:val="single" w:sz="4" w:space="0" w:color="000000"/>
              <w:left w:val="single" w:sz="4" w:space="0" w:color="000000"/>
              <w:right w:val="single" w:sz="12" w:space="0" w:color="000000"/>
            </w:tcBorders>
            <w:vAlign w:val="center"/>
            <w:tcPrChange w:id="68" w:author="user" w:date="2015-03-04T00:15:00Z">
              <w:tcPr>
                <w:tcW w:w="1928" w:type="dxa"/>
                <w:tcBorders>
                  <w:top w:val="single" w:sz="4" w:space="0" w:color="000000"/>
                  <w:left w:val="single" w:sz="4" w:space="0" w:color="000000"/>
                  <w:right w:val="single" w:sz="12" w:space="0" w:color="000000"/>
                </w:tcBorders>
              </w:tcPr>
            </w:tcPrChange>
          </w:tcPr>
          <w:p w:rsidR="00FD593B" w:rsidRPr="00EB0ECF" w:rsidRDefault="00FD593B" w:rsidP="00590B5D">
            <w:pPr>
              <w:spacing w:line="284" w:lineRule="atLeast"/>
              <w:rPr>
                <w:ins w:id="69" w:author="user" w:date="2015-03-04T00:14:00Z"/>
              </w:rPr>
            </w:pPr>
            <w:ins w:id="70" w:author="user" w:date="2015-03-04T00:14:00Z">
              <w:r w:rsidRPr="00EB0ECF">
                <w:rPr>
                  <w:rFonts w:hint="eastAsia"/>
                </w:rPr>
                <w:t>資格：○○管理者</w:t>
              </w:r>
            </w:ins>
          </w:p>
          <w:p w:rsidR="00FD593B" w:rsidRPr="00EB0ECF" w:rsidRDefault="00FD593B" w:rsidP="00590B5D">
            <w:pPr>
              <w:spacing w:line="284" w:lineRule="atLeast"/>
              <w:rPr>
                <w:ins w:id="71" w:author="user" w:date="2015-03-04T00:14:00Z"/>
              </w:rPr>
            </w:pPr>
            <w:ins w:id="72" w:author="user" w:date="2015-03-04T00:14:00Z">
              <w:r w:rsidRPr="00EB0ECF">
                <w:rPr>
                  <w:rFonts w:hint="eastAsia"/>
                </w:rPr>
                <w:t>施設管理経験３年以上あり。</w:t>
              </w:r>
            </w:ins>
          </w:p>
          <w:p w:rsidR="00FD593B" w:rsidRPr="00EB0ECF" w:rsidDel="00707096" w:rsidRDefault="00FD593B" w:rsidP="00275BBA">
            <w:pPr>
              <w:spacing w:line="284" w:lineRule="atLeast"/>
              <w:rPr>
                <w:del w:id="73" w:author="user" w:date="2015-03-04T00:14:00Z"/>
                <w:spacing w:val="2"/>
              </w:rPr>
            </w:pPr>
            <w:ins w:id="74" w:author="user" w:date="2015-03-04T00:14:00Z">
              <w:r w:rsidRPr="00EB0ECF">
                <w:rPr>
                  <w:rFonts w:hint="eastAsia"/>
                </w:rPr>
                <w:t>施設の管理、運営の面で十分な経験と実績を持つ。</w:t>
              </w:r>
            </w:ins>
          </w:p>
          <w:p w:rsidR="00FD593B" w:rsidRPr="00EB0ECF" w:rsidRDefault="00FD593B" w:rsidP="00275BBA">
            <w:pPr>
              <w:spacing w:line="284" w:lineRule="atLeast"/>
              <w:rPr>
                <w:sz w:val="24"/>
                <w:szCs w:val="24"/>
              </w:rPr>
            </w:pPr>
            <w:del w:id="75" w:author="user" w:date="2015-03-04T00:14:00Z">
              <w:r w:rsidRPr="00EB0ECF" w:rsidDel="00707096">
                <w:rPr>
                  <w:rFonts w:cs="ＭＳ 明朝" w:hint="eastAsia"/>
                </w:rPr>
                <w:delText>○在職・採用見込</w:delText>
              </w:r>
            </w:del>
          </w:p>
        </w:tc>
      </w:tr>
      <w:tr w:rsidR="00275BBA"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76"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77" w:author="user" w:date="2015-03-04T00:15:00Z">
            <w:trPr>
              <w:trHeight w:val="572"/>
            </w:trPr>
          </w:trPrChange>
        </w:trPr>
        <w:tc>
          <w:tcPr>
            <w:tcW w:w="428" w:type="dxa"/>
            <w:tcBorders>
              <w:top w:val="single" w:sz="4" w:space="0" w:color="000000"/>
              <w:left w:val="single" w:sz="12" w:space="0" w:color="000000"/>
              <w:right w:val="single" w:sz="4" w:space="0" w:color="000000"/>
            </w:tcBorders>
            <w:vAlign w:val="center"/>
            <w:tcPrChange w:id="78" w:author="user" w:date="2015-03-04T00:15:00Z">
              <w:tcPr>
                <w:tcW w:w="428" w:type="dxa"/>
                <w:tcBorders>
                  <w:top w:val="single" w:sz="4" w:space="0" w:color="000000"/>
                  <w:left w:val="single" w:sz="12" w:space="0" w:color="000000"/>
                  <w:right w:val="single" w:sz="4" w:space="0" w:color="000000"/>
                </w:tcBorders>
                <w:vAlign w:val="center"/>
              </w:tcPr>
            </w:tcPrChange>
          </w:tcPr>
          <w:p w:rsidR="00275BBA" w:rsidRPr="00EB0ECF" w:rsidRDefault="00275BBA" w:rsidP="000C2D40">
            <w:pPr>
              <w:spacing w:line="284" w:lineRule="atLeast"/>
            </w:pPr>
            <w:r w:rsidRPr="00EB0ECF">
              <w:rPr>
                <w:rFonts w:hint="eastAsia"/>
              </w:rPr>
              <w:t>例2</w:t>
            </w:r>
          </w:p>
        </w:tc>
        <w:tc>
          <w:tcPr>
            <w:tcW w:w="1079" w:type="dxa"/>
            <w:tcBorders>
              <w:top w:val="single" w:sz="4" w:space="0" w:color="000000"/>
              <w:left w:val="single" w:sz="4" w:space="0" w:color="000000"/>
              <w:right w:val="single" w:sz="4" w:space="0" w:color="auto"/>
            </w:tcBorders>
            <w:vAlign w:val="center"/>
            <w:tcPrChange w:id="79" w:author="user" w:date="2015-03-04T00:15:00Z">
              <w:tcPr>
                <w:tcW w:w="1079" w:type="dxa"/>
                <w:tcBorders>
                  <w:top w:val="single" w:sz="4" w:space="0" w:color="000000"/>
                  <w:left w:val="single" w:sz="4" w:space="0" w:color="000000"/>
                  <w:right w:val="single" w:sz="4" w:space="0" w:color="auto"/>
                </w:tcBorders>
                <w:vAlign w:val="center"/>
              </w:tcPr>
            </w:tcPrChange>
          </w:tcPr>
          <w:p w:rsidR="00275BBA" w:rsidRPr="00EB0ECF" w:rsidRDefault="00275BBA" w:rsidP="000C2D40">
            <w:pPr>
              <w:spacing w:line="284" w:lineRule="atLeast"/>
            </w:pPr>
            <w:r w:rsidRPr="00EB0ECF">
              <w:rPr>
                <w:rFonts w:hint="eastAsia"/>
              </w:rPr>
              <w:t>施設係長</w:t>
            </w:r>
          </w:p>
        </w:tc>
        <w:tc>
          <w:tcPr>
            <w:tcW w:w="3260" w:type="dxa"/>
            <w:tcBorders>
              <w:top w:val="single" w:sz="4" w:space="0" w:color="000000"/>
              <w:left w:val="single" w:sz="4" w:space="0" w:color="auto"/>
              <w:right w:val="single" w:sz="4" w:space="0" w:color="000000"/>
            </w:tcBorders>
            <w:vAlign w:val="center"/>
            <w:tcPrChange w:id="80" w:author="user" w:date="2015-03-04T00:15:00Z">
              <w:tcPr>
                <w:tcW w:w="3260" w:type="dxa"/>
                <w:tcBorders>
                  <w:top w:val="single" w:sz="4" w:space="0" w:color="000000"/>
                  <w:left w:val="single" w:sz="4" w:space="0" w:color="auto"/>
                  <w:right w:val="single" w:sz="4" w:space="0" w:color="000000"/>
                </w:tcBorders>
                <w:vAlign w:val="center"/>
              </w:tcPr>
            </w:tcPrChange>
          </w:tcPr>
          <w:p w:rsidR="00275BBA" w:rsidRPr="00EB0ECF" w:rsidRDefault="00275BBA" w:rsidP="000C2D40">
            <w:pPr>
              <w:spacing w:line="284" w:lineRule="atLeast"/>
            </w:pPr>
            <w:r w:rsidRPr="00EB0ECF">
              <w:rPr>
                <w:rFonts w:hint="eastAsia"/>
              </w:rPr>
              <w:t>・施設及び設備の管理</w:t>
            </w:r>
          </w:p>
          <w:p w:rsidR="00275BBA" w:rsidRPr="00EB0ECF" w:rsidRDefault="00275BBA" w:rsidP="000C2D40">
            <w:pPr>
              <w:spacing w:line="284" w:lineRule="atLeast"/>
            </w:pPr>
            <w:r w:rsidRPr="00EB0ECF">
              <w:rPr>
                <w:rFonts w:hint="eastAsia"/>
              </w:rPr>
              <w:t>・施設利用の受付、利用許可承認</w:t>
            </w:r>
          </w:p>
          <w:p w:rsidR="00275BBA" w:rsidRPr="00EB0ECF" w:rsidRDefault="00275BBA" w:rsidP="000C2D40">
            <w:pPr>
              <w:spacing w:line="284" w:lineRule="atLeast"/>
            </w:pPr>
            <w:r w:rsidRPr="00EB0ECF">
              <w:rPr>
                <w:rFonts w:hint="eastAsia"/>
              </w:rPr>
              <w:t>・利用料金の徴収</w:t>
            </w:r>
          </w:p>
        </w:tc>
        <w:tc>
          <w:tcPr>
            <w:tcW w:w="1417" w:type="dxa"/>
            <w:tcBorders>
              <w:top w:val="single" w:sz="4" w:space="0" w:color="000000"/>
              <w:left w:val="single" w:sz="4" w:space="0" w:color="000000"/>
              <w:right w:val="single" w:sz="4" w:space="0" w:color="000000"/>
            </w:tcBorders>
            <w:vAlign w:val="center"/>
            <w:tcPrChange w:id="81" w:author="user" w:date="2015-03-04T00:15:00Z">
              <w:tcPr>
                <w:tcW w:w="2836" w:type="dxa"/>
                <w:tcBorders>
                  <w:top w:val="single" w:sz="4" w:space="0" w:color="000000"/>
                  <w:left w:val="single" w:sz="4" w:space="0" w:color="000000"/>
                  <w:right w:val="single" w:sz="4" w:space="0" w:color="000000"/>
                </w:tcBorders>
                <w:vAlign w:val="center"/>
              </w:tcPr>
            </w:tcPrChange>
          </w:tcPr>
          <w:p w:rsidR="00275BBA" w:rsidRPr="00EB0ECF" w:rsidRDefault="00275BBA" w:rsidP="00275BBA">
            <w:pPr>
              <w:spacing w:line="284" w:lineRule="atLeast"/>
              <w:jc w:val="center"/>
            </w:pPr>
            <w:r w:rsidRPr="00EB0ECF">
              <w:rPr>
                <w:rFonts w:hint="eastAsia"/>
              </w:rPr>
              <w:t>未定</w:t>
            </w:r>
          </w:p>
          <w:p w:rsidR="00275BBA" w:rsidRPr="00EB0ECF" w:rsidRDefault="00275BBA" w:rsidP="00275BBA">
            <w:pPr>
              <w:spacing w:line="284" w:lineRule="atLeast"/>
              <w:jc w:val="center"/>
            </w:pPr>
            <w:r w:rsidRPr="00EB0ECF">
              <w:rPr>
                <w:rFonts w:hint="eastAsia"/>
              </w:rPr>
              <w:t>※３</w:t>
            </w:r>
          </w:p>
        </w:tc>
        <w:tc>
          <w:tcPr>
            <w:tcW w:w="3347" w:type="dxa"/>
            <w:tcBorders>
              <w:top w:val="single" w:sz="4" w:space="0" w:color="000000"/>
              <w:left w:val="single" w:sz="4" w:space="0" w:color="000000"/>
              <w:right w:val="single" w:sz="12" w:space="0" w:color="000000"/>
            </w:tcBorders>
            <w:vAlign w:val="center"/>
            <w:tcPrChange w:id="82" w:author="user" w:date="2015-03-04T00:15:00Z">
              <w:tcPr>
                <w:tcW w:w="1928" w:type="dxa"/>
                <w:tcBorders>
                  <w:top w:val="single" w:sz="4" w:space="0" w:color="000000"/>
                  <w:left w:val="single" w:sz="4" w:space="0" w:color="000000"/>
                  <w:right w:val="single" w:sz="12" w:space="0" w:color="000000"/>
                </w:tcBorders>
              </w:tcPr>
            </w:tcPrChange>
          </w:tcPr>
          <w:p w:rsidR="00275BBA" w:rsidRPr="00EB0ECF" w:rsidRDefault="00275BBA" w:rsidP="00275BBA">
            <w:pPr>
              <w:spacing w:line="284" w:lineRule="atLeast"/>
            </w:pPr>
            <w:r w:rsidRPr="00EB0ECF">
              <w:rPr>
                <w:rFonts w:hint="eastAsia"/>
              </w:rPr>
              <w:t>採用条件（○年〇月採用予定）</w:t>
            </w:r>
          </w:p>
          <w:p w:rsidR="00275BBA" w:rsidRPr="00EB0ECF" w:rsidRDefault="00275BBA" w:rsidP="00275BBA">
            <w:pPr>
              <w:spacing w:line="284" w:lineRule="atLeast"/>
            </w:pPr>
            <w:r w:rsidRPr="00EB0ECF">
              <w:rPr>
                <w:rFonts w:hint="eastAsia"/>
              </w:rPr>
              <w:t>・管理経験３年以上</w:t>
            </w:r>
          </w:p>
          <w:p w:rsidR="00275BBA" w:rsidRPr="00EB0ECF" w:rsidRDefault="00275BBA" w:rsidP="00275BBA">
            <w:pPr>
              <w:spacing w:line="284" w:lineRule="atLeast"/>
              <w:rPr>
                <w:sz w:val="24"/>
                <w:szCs w:val="24"/>
              </w:rPr>
            </w:pPr>
            <w:r w:rsidRPr="00EB0ECF">
              <w:rPr>
                <w:rFonts w:hint="eastAsia"/>
              </w:rPr>
              <w:t>・○○資格保持者</w:t>
            </w:r>
          </w:p>
        </w:tc>
      </w:tr>
      <w:tr w:rsidR="00FD593B"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83" w:author="user" w:date="2015-03-04T00:15:00Z">
            <w:tblPrEx>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84" w:author="user" w:date="2015-03-04T00:15:00Z">
            <w:trPr>
              <w:trHeight w:val="572"/>
            </w:trPr>
          </w:trPrChange>
        </w:trPr>
        <w:tc>
          <w:tcPr>
            <w:tcW w:w="428" w:type="dxa"/>
            <w:tcBorders>
              <w:top w:val="single" w:sz="4" w:space="0" w:color="000000"/>
              <w:left w:val="single" w:sz="12" w:space="0" w:color="000000"/>
              <w:right w:val="single" w:sz="4" w:space="0" w:color="000000"/>
            </w:tcBorders>
            <w:vAlign w:val="center"/>
            <w:tcPrChange w:id="85" w:author="user" w:date="2015-03-04T00:15:00Z">
              <w:tcPr>
                <w:tcW w:w="428" w:type="dxa"/>
                <w:tcBorders>
                  <w:top w:val="single" w:sz="4" w:space="0" w:color="000000"/>
                  <w:left w:val="single" w:sz="12" w:space="0" w:color="000000"/>
                  <w:right w:val="single" w:sz="4" w:space="0" w:color="000000"/>
                </w:tcBorders>
              </w:tcPr>
            </w:tcPrChange>
          </w:tcPr>
          <w:p w:rsidR="00FD593B" w:rsidRPr="00EB0ECF" w:rsidRDefault="00FD593B" w:rsidP="00E42A3A">
            <w:pPr>
              <w:spacing w:line="284" w:lineRule="atLeast"/>
              <w:rPr>
                <w:sz w:val="24"/>
                <w:szCs w:val="24"/>
              </w:rPr>
            </w:pPr>
          </w:p>
        </w:tc>
        <w:tc>
          <w:tcPr>
            <w:tcW w:w="1079" w:type="dxa"/>
            <w:tcBorders>
              <w:top w:val="single" w:sz="4" w:space="0" w:color="000000"/>
              <w:left w:val="single" w:sz="4" w:space="0" w:color="000000"/>
              <w:right w:val="single" w:sz="4" w:space="0" w:color="auto"/>
            </w:tcBorders>
            <w:vAlign w:val="center"/>
            <w:tcPrChange w:id="86" w:author="user" w:date="2015-03-04T00:15:00Z">
              <w:tcPr>
                <w:tcW w:w="1079" w:type="dxa"/>
                <w:tcBorders>
                  <w:top w:val="single" w:sz="4" w:space="0" w:color="000000"/>
                  <w:left w:val="single" w:sz="4" w:space="0" w:color="000000"/>
                  <w:right w:val="single" w:sz="4" w:space="0" w:color="auto"/>
                </w:tcBorders>
              </w:tcPr>
            </w:tcPrChange>
          </w:tcPr>
          <w:p w:rsidR="00FD593B" w:rsidRPr="00EB0ECF" w:rsidRDefault="00FD593B"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vAlign w:val="center"/>
            <w:tcPrChange w:id="87" w:author="user" w:date="2015-03-04T00:15:00Z">
              <w:tcPr>
                <w:tcW w:w="3260" w:type="dxa"/>
                <w:tcBorders>
                  <w:top w:val="single" w:sz="4" w:space="0" w:color="000000"/>
                  <w:left w:val="single" w:sz="4" w:space="0" w:color="auto"/>
                  <w:right w:val="single" w:sz="4" w:space="0" w:color="000000"/>
                </w:tcBorders>
              </w:tcPr>
            </w:tcPrChange>
          </w:tcPr>
          <w:p w:rsidR="00FD593B" w:rsidRPr="00EB0ECF" w:rsidRDefault="00FD593B"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vAlign w:val="center"/>
            <w:tcPrChange w:id="88" w:author="user" w:date="2015-03-04T00:15:00Z">
              <w:tcPr>
                <w:tcW w:w="2836" w:type="dxa"/>
                <w:tcBorders>
                  <w:top w:val="single" w:sz="4" w:space="0" w:color="000000"/>
                  <w:left w:val="single" w:sz="4" w:space="0" w:color="000000"/>
                  <w:right w:val="single" w:sz="4" w:space="0" w:color="000000"/>
                </w:tcBorders>
              </w:tcPr>
            </w:tcPrChange>
          </w:tcPr>
          <w:p w:rsidR="00706189" w:rsidRPr="00EB0ECF" w:rsidRDefault="00706189">
            <w:pPr>
              <w:spacing w:line="284" w:lineRule="atLeast"/>
              <w:jc w:val="center"/>
              <w:rPr>
                <w:rPrChange w:id="89" w:author="user" w:date="2015-03-01T14:52:00Z">
                  <w:rPr>
                    <w:sz w:val="24"/>
                    <w:szCs w:val="24"/>
                  </w:rPr>
                </w:rPrChange>
              </w:rPr>
              <w:pPrChange w:id="90" w:author="user" w:date="2015-03-04T00:19:00Z">
                <w:pPr>
                  <w:spacing w:line="284" w:lineRule="atLeast"/>
                </w:pPr>
              </w:pPrChange>
            </w:pPr>
          </w:p>
        </w:tc>
        <w:tc>
          <w:tcPr>
            <w:tcW w:w="3347" w:type="dxa"/>
            <w:tcBorders>
              <w:top w:val="single" w:sz="4" w:space="0" w:color="000000"/>
              <w:left w:val="single" w:sz="4" w:space="0" w:color="000000"/>
              <w:right w:val="single" w:sz="12" w:space="0" w:color="000000"/>
            </w:tcBorders>
            <w:vAlign w:val="center"/>
            <w:tcPrChange w:id="91" w:author="user" w:date="2015-03-04T00:15:00Z">
              <w:tcPr>
                <w:tcW w:w="1928" w:type="dxa"/>
                <w:tcBorders>
                  <w:top w:val="single" w:sz="4" w:space="0" w:color="000000"/>
                  <w:left w:val="single" w:sz="4" w:space="0" w:color="000000"/>
                  <w:right w:val="single" w:sz="12" w:space="0" w:color="000000"/>
                </w:tcBorders>
              </w:tcPr>
            </w:tcPrChange>
          </w:tcPr>
          <w:p w:rsidR="00706189" w:rsidRPr="00EB0ECF" w:rsidRDefault="00706189">
            <w:pPr>
              <w:spacing w:line="284" w:lineRule="atLeast"/>
              <w:jc w:val="left"/>
              <w:rPr>
                <w:del w:id="92" w:author="user" w:date="2015-03-04T00:14:00Z"/>
                <w:spacing w:val="2"/>
              </w:rPr>
              <w:pPrChange w:id="93" w:author="user" w:date="2015-03-04T00:20:00Z">
                <w:pPr>
                  <w:spacing w:line="284" w:lineRule="atLeast"/>
                </w:pPr>
              </w:pPrChange>
            </w:pPr>
          </w:p>
          <w:p w:rsidR="00706189" w:rsidRPr="00EB0ECF" w:rsidRDefault="00FD593B">
            <w:pPr>
              <w:spacing w:line="284" w:lineRule="atLeast"/>
              <w:jc w:val="left"/>
              <w:rPr>
                <w:sz w:val="24"/>
                <w:szCs w:val="24"/>
              </w:rPr>
              <w:pPrChange w:id="94" w:author="user" w:date="2015-03-04T00:20:00Z">
                <w:pPr>
                  <w:spacing w:line="284" w:lineRule="atLeast"/>
                  <w:jc w:val="center"/>
                </w:pPr>
              </w:pPrChange>
            </w:pPr>
            <w:del w:id="95" w:author="user" w:date="2015-03-04T00:14:00Z">
              <w:r w:rsidRPr="00EB0ECF" w:rsidDel="00707096">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96"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97" w:author="user" w:date="2015-03-04T00:15:00Z">
            <w:trPr>
              <w:trHeight w:val="572"/>
            </w:trPr>
          </w:trPrChange>
        </w:trPr>
        <w:tc>
          <w:tcPr>
            <w:tcW w:w="428" w:type="dxa"/>
            <w:tcBorders>
              <w:top w:val="single" w:sz="4" w:space="0" w:color="000000"/>
              <w:left w:val="single" w:sz="12" w:space="0" w:color="000000"/>
              <w:right w:val="single" w:sz="4" w:space="0" w:color="000000"/>
            </w:tcBorders>
            <w:tcPrChange w:id="98"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rPr>
                <w:sz w:val="24"/>
                <w:szCs w:val="24"/>
              </w:rPr>
            </w:pPr>
          </w:p>
        </w:tc>
        <w:tc>
          <w:tcPr>
            <w:tcW w:w="1079" w:type="dxa"/>
            <w:tcBorders>
              <w:top w:val="single" w:sz="4" w:space="0" w:color="000000"/>
              <w:left w:val="single" w:sz="4" w:space="0" w:color="000000"/>
              <w:right w:val="single" w:sz="4" w:space="0" w:color="auto"/>
            </w:tcBorders>
            <w:tcPrChange w:id="99"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tcPrChange w:id="100"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tcPrChange w:id="101"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rPr>
                <w:sz w:val="24"/>
                <w:szCs w:val="24"/>
              </w:rPr>
            </w:pPr>
          </w:p>
        </w:tc>
        <w:tc>
          <w:tcPr>
            <w:tcW w:w="3347" w:type="dxa"/>
            <w:tcBorders>
              <w:top w:val="single" w:sz="4" w:space="0" w:color="000000"/>
              <w:left w:val="single" w:sz="4" w:space="0" w:color="000000"/>
              <w:right w:val="single" w:sz="12" w:space="0" w:color="000000"/>
            </w:tcBorders>
            <w:tcPrChange w:id="102" w:author="user" w:date="2015-03-04T00:15:00Z">
              <w:tcPr>
                <w:tcW w:w="1928" w:type="dxa"/>
                <w:tcBorders>
                  <w:top w:val="single" w:sz="4" w:space="0" w:color="000000"/>
                  <w:left w:val="single" w:sz="4" w:space="0" w:color="000000"/>
                  <w:right w:val="single" w:sz="12" w:space="0" w:color="000000"/>
                </w:tcBorders>
              </w:tcPr>
            </w:tcPrChange>
          </w:tcPr>
          <w:p w:rsidR="000846BD" w:rsidRPr="00EB0ECF" w:rsidDel="00FD593B" w:rsidRDefault="000846BD" w:rsidP="000C2D40">
            <w:pPr>
              <w:spacing w:line="284" w:lineRule="atLeast"/>
              <w:rPr>
                <w:del w:id="103" w:author="user" w:date="2015-03-04T00:15:00Z"/>
                <w:spacing w:val="2"/>
              </w:rPr>
            </w:pPr>
          </w:p>
          <w:p w:rsidR="000846BD" w:rsidRPr="00EB0ECF" w:rsidRDefault="000846BD" w:rsidP="000C2D40">
            <w:pPr>
              <w:spacing w:line="284" w:lineRule="atLeast"/>
              <w:jc w:val="center"/>
              <w:rPr>
                <w:sz w:val="24"/>
                <w:szCs w:val="24"/>
              </w:rPr>
            </w:pPr>
            <w:del w:id="104" w:author="user" w:date="2015-03-04T00:15:00Z">
              <w:r w:rsidRPr="00EB0ECF" w:rsidDel="00FD593B">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105"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106" w:author="user" w:date="2015-03-04T00:15:00Z">
            <w:trPr>
              <w:trHeight w:val="572"/>
            </w:trPr>
          </w:trPrChange>
        </w:trPr>
        <w:tc>
          <w:tcPr>
            <w:tcW w:w="428" w:type="dxa"/>
            <w:tcBorders>
              <w:top w:val="single" w:sz="4" w:space="0" w:color="000000"/>
              <w:left w:val="single" w:sz="12" w:space="0" w:color="000000"/>
              <w:right w:val="single" w:sz="4" w:space="0" w:color="000000"/>
            </w:tcBorders>
            <w:tcPrChange w:id="107"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rPr>
                <w:sz w:val="24"/>
                <w:szCs w:val="24"/>
              </w:rPr>
            </w:pPr>
          </w:p>
        </w:tc>
        <w:tc>
          <w:tcPr>
            <w:tcW w:w="1079" w:type="dxa"/>
            <w:tcBorders>
              <w:top w:val="single" w:sz="4" w:space="0" w:color="000000"/>
              <w:left w:val="single" w:sz="4" w:space="0" w:color="000000"/>
              <w:right w:val="single" w:sz="4" w:space="0" w:color="auto"/>
            </w:tcBorders>
            <w:tcPrChange w:id="108"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tcPrChange w:id="109"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tcPrChange w:id="110"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rPr>
                <w:sz w:val="24"/>
                <w:szCs w:val="24"/>
              </w:rPr>
            </w:pPr>
          </w:p>
        </w:tc>
        <w:tc>
          <w:tcPr>
            <w:tcW w:w="3347" w:type="dxa"/>
            <w:tcBorders>
              <w:top w:val="single" w:sz="4" w:space="0" w:color="000000"/>
              <w:left w:val="single" w:sz="4" w:space="0" w:color="000000"/>
              <w:right w:val="single" w:sz="12" w:space="0" w:color="000000"/>
            </w:tcBorders>
            <w:tcPrChange w:id="111" w:author="user" w:date="2015-03-04T00:15:00Z">
              <w:tcPr>
                <w:tcW w:w="1928" w:type="dxa"/>
                <w:tcBorders>
                  <w:top w:val="single" w:sz="4" w:space="0" w:color="000000"/>
                  <w:left w:val="single" w:sz="4" w:space="0" w:color="000000"/>
                  <w:right w:val="single" w:sz="12" w:space="0" w:color="000000"/>
                </w:tcBorders>
              </w:tcPr>
            </w:tcPrChange>
          </w:tcPr>
          <w:p w:rsidR="000846BD" w:rsidRPr="00EB0ECF" w:rsidDel="00FD593B" w:rsidRDefault="000846BD" w:rsidP="000C2D40">
            <w:pPr>
              <w:spacing w:line="284" w:lineRule="atLeast"/>
              <w:rPr>
                <w:del w:id="112" w:author="user" w:date="2015-03-04T00:15:00Z"/>
                <w:spacing w:val="2"/>
              </w:rPr>
            </w:pPr>
          </w:p>
          <w:p w:rsidR="000846BD" w:rsidRPr="00EB0ECF" w:rsidRDefault="000846BD" w:rsidP="000C2D40">
            <w:pPr>
              <w:spacing w:line="284" w:lineRule="atLeast"/>
              <w:jc w:val="center"/>
              <w:rPr>
                <w:sz w:val="24"/>
                <w:szCs w:val="24"/>
              </w:rPr>
            </w:pPr>
            <w:del w:id="113" w:author="user" w:date="2015-03-04T00:15:00Z">
              <w:r w:rsidRPr="00EB0ECF" w:rsidDel="00FD593B">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114"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115" w:author="user" w:date="2015-03-04T00:15:00Z">
            <w:trPr>
              <w:trHeight w:val="572"/>
            </w:trPr>
          </w:trPrChange>
        </w:trPr>
        <w:tc>
          <w:tcPr>
            <w:tcW w:w="428" w:type="dxa"/>
            <w:tcBorders>
              <w:top w:val="single" w:sz="4" w:space="0" w:color="000000"/>
              <w:left w:val="single" w:sz="12" w:space="0" w:color="000000"/>
              <w:right w:val="single" w:sz="4" w:space="0" w:color="000000"/>
            </w:tcBorders>
            <w:tcPrChange w:id="116"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rPr>
                <w:sz w:val="24"/>
                <w:szCs w:val="24"/>
              </w:rPr>
            </w:pPr>
          </w:p>
        </w:tc>
        <w:tc>
          <w:tcPr>
            <w:tcW w:w="1079" w:type="dxa"/>
            <w:tcBorders>
              <w:top w:val="single" w:sz="4" w:space="0" w:color="000000"/>
              <w:left w:val="single" w:sz="4" w:space="0" w:color="000000"/>
              <w:right w:val="single" w:sz="4" w:space="0" w:color="auto"/>
            </w:tcBorders>
            <w:tcPrChange w:id="117"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tcPrChange w:id="118"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tcPrChange w:id="119"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rPr>
                <w:sz w:val="24"/>
                <w:szCs w:val="24"/>
              </w:rPr>
            </w:pPr>
          </w:p>
        </w:tc>
        <w:tc>
          <w:tcPr>
            <w:tcW w:w="3347" w:type="dxa"/>
            <w:tcBorders>
              <w:top w:val="single" w:sz="4" w:space="0" w:color="000000"/>
              <w:left w:val="single" w:sz="4" w:space="0" w:color="000000"/>
              <w:right w:val="single" w:sz="12" w:space="0" w:color="000000"/>
            </w:tcBorders>
            <w:tcPrChange w:id="120" w:author="user" w:date="2015-03-04T00:15:00Z">
              <w:tcPr>
                <w:tcW w:w="1928" w:type="dxa"/>
                <w:tcBorders>
                  <w:top w:val="single" w:sz="4" w:space="0" w:color="000000"/>
                  <w:left w:val="single" w:sz="4" w:space="0" w:color="000000"/>
                  <w:right w:val="single" w:sz="12" w:space="0" w:color="000000"/>
                </w:tcBorders>
              </w:tcPr>
            </w:tcPrChange>
          </w:tcPr>
          <w:p w:rsidR="000846BD" w:rsidRPr="00EB0ECF" w:rsidDel="00FD593B" w:rsidRDefault="000846BD" w:rsidP="000C2D40">
            <w:pPr>
              <w:spacing w:line="284" w:lineRule="atLeast"/>
              <w:rPr>
                <w:del w:id="121" w:author="user" w:date="2015-03-04T00:15:00Z"/>
                <w:spacing w:val="2"/>
              </w:rPr>
            </w:pPr>
          </w:p>
          <w:p w:rsidR="000846BD" w:rsidRPr="00EB0ECF" w:rsidRDefault="000846BD" w:rsidP="000C2D40">
            <w:pPr>
              <w:spacing w:line="284" w:lineRule="atLeast"/>
              <w:jc w:val="center"/>
              <w:rPr>
                <w:sz w:val="24"/>
                <w:szCs w:val="24"/>
              </w:rPr>
            </w:pPr>
            <w:del w:id="122" w:author="user" w:date="2015-03-04T00:15:00Z">
              <w:r w:rsidRPr="00EB0ECF" w:rsidDel="00FD593B">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123"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124" w:author="user" w:date="2015-03-04T00:15:00Z">
            <w:trPr>
              <w:trHeight w:val="572"/>
            </w:trPr>
          </w:trPrChange>
        </w:trPr>
        <w:tc>
          <w:tcPr>
            <w:tcW w:w="428" w:type="dxa"/>
            <w:tcBorders>
              <w:top w:val="single" w:sz="4" w:space="0" w:color="000000"/>
              <w:left w:val="single" w:sz="12" w:space="0" w:color="000000"/>
              <w:right w:val="single" w:sz="4" w:space="0" w:color="000000"/>
            </w:tcBorders>
            <w:tcPrChange w:id="125"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rPr>
                <w:sz w:val="24"/>
                <w:szCs w:val="24"/>
              </w:rPr>
            </w:pPr>
          </w:p>
        </w:tc>
        <w:tc>
          <w:tcPr>
            <w:tcW w:w="1079" w:type="dxa"/>
            <w:tcBorders>
              <w:top w:val="single" w:sz="4" w:space="0" w:color="000000"/>
              <w:left w:val="single" w:sz="4" w:space="0" w:color="000000"/>
              <w:right w:val="single" w:sz="4" w:space="0" w:color="auto"/>
            </w:tcBorders>
            <w:tcPrChange w:id="126"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tcPrChange w:id="127"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tcPrChange w:id="128"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rPr>
                <w:sz w:val="24"/>
                <w:szCs w:val="24"/>
              </w:rPr>
            </w:pPr>
          </w:p>
        </w:tc>
        <w:tc>
          <w:tcPr>
            <w:tcW w:w="3347" w:type="dxa"/>
            <w:tcBorders>
              <w:top w:val="single" w:sz="4" w:space="0" w:color="000000"/>
              <w:left w:val="single" w:sz="4" w:space="0" w:color="000000"/>
              <w:right w:val="single" w:sz="12" w:space="0" w:color="000000"/>
            </w:tcBorders>
            <w:tcPrChange w:id="129" w:author="user" w:date="2015-03-04T00:15:00Z">
              <w:tcPr>
                <w:tcW w:w="1928" w:type="dxa"/>
                <w:tcBorders>
                  <w:top w:val="single" w:sz="4" w:space="0" w:color="000000"/>
                  <w:left w:val="single" w:sz="4" w:space="0" w:color="000000"/>
                  <w:right w:val="single" w:sz="12" w:space="0" w:color="000000"/>
                </w:tcBorders>
              </w:tcPr>
            </w:tcPrChange>
          </w:tcPr>
          <w:p w:rsidR="000846BD" w:rsidRPr="00EB0ECF" w:rsidDel="00FD593B" w:rsidRDefault="000846BD" w:rsidP="000C2D40">
            <w:pPr>
              <w:spacing w:line="284" w:lineRule="atLeast"/>
              <w:rPr>
                <w:del w:id="130" w:author="user" w:date="2015-03-04T00:15:00Z"/>
                <w:spacing w:val="2"/>
              </w:rPr>
            </w:pPr>
          </w:p>
          <w:p w:rsidR="000846BD" w:rsidRPr="00EB0ECF" w:rsidRDefault="000846BD" w:rsidP="000C2D40">
            <w:pPr>
              <w:spacing w:line="284" w:lineRule="atLeast"/>
              <w:jc w:val="center"/>
              <w:rPr>
                <w:sz w:val="24"/>
                <w:szCs w:val="24"/>
              </w:rPr>
            </w:pPr>
            <w:del w:id="131" w:author="user" w:date="2015-03-04T00:15:00Z">
              <w:r w:rsidRPr="00EB0ECF" w:rsidDel="00FD593B">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132"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133" w:author="user" w:date="2015-03-04T00:15:00Z">
            <w:trPr>
              <w:trHeight w:val="572"/>
            </w:trPr>
          </w:trPrChange>
        </w:trPr>
        <w:tc>
          <w:tcPr>
            <w:tcW w:w="428" w:type="dxa"/>
            <w:tcBorders>
              <w:top w:val="single" w:sz="4" w:space="0" w:color="000000"/>
              <w:left w:val="single" w:sz="12" w:space="0" w:color="000000"/>
              <w:right w:val="single" w:sz="4" w:space="0" w:color="000000"/>
            </w:tcBorders>
            <w:tcPrChange w:id="134"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rPr>
                <w:sz w:val="24"/>
                <w:szCs w:val="24"/>
              </w:rPr>
            </w:pPr>
          </w:p>
        </w:tc>
        <w:tc>
          <w:tcPr>
            <w:tcW w:w="1079" w:type="dxa"/>
            <w:tcBorders>
              <w:top w:val="single" w:sz="4" w:space="0" w:color="000000"/>
              <w:left w:val="single" w:sz="4" w:space="0" w:color="000000"/>
              <w:right w:val="single" w:sz="4" w:space="0" w:color="auto"/>
            </w:tcBorders>
            <w:tcPrChange w:id="135"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tcPrChange w:id="136"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tcPrChange w:id="137"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rPr>
                <w:sz w:val="24"/>
                <w:szCs w:val="24"/>
              </w:rPr>
            </w:pPr>
          </w:p>
        </w:tc>
        <w:tc>
          <w:tcPr>
            <w:tcW w:w="3347" w:type="dxa"/>
            <w:tcBorders>
              <w:top w:val="single" w:sz="4" w:space="0" w:color="000000"/>
              <w:left w:val="single" w:sz="4" w:space="0" w:color="000000"/>
              <w:right w:val="single" w:sz="12" w:space="0" w:color="000000"/>
            </w:tcBorders>
            <w:tcPrChange w:id="138" w:author="user" w:date="2015-03-04T00:15:00Z">
              <w:tcPr>
                <w:tcW w:w="1928" w:type="dxa"/>
                <w:tcBorders>
                  <w:top w:val="single" w:sz="4" w:space="0" w:color="000000"/>
                  <w:left w:val="single" w:sz="4" w:space="0" w:color="000000"/>
                  <w:right w:val="single" w:sz="12" w:space="0" w:color="000000"/>
                </w:tcBorders>
              </w:tcPr>
            </w:tcPrChange>
          </w:tcPr>
          <w:p w:rsidR="000846BD" w:rsidRPr="00EB0ECF" w:rsidDel="00FD593B" w:rsidRDefault="000846BD" w:rsidP="000C2D40">
            <w:pPr>
              <w:spacing w:line="284" w:lineRule="atLeast"/>
              <w:rPr>
                <w:del w:id="139" w:author="user" w:date="2015-03-04T00:15:00Z"/>
                <w:spacing w:val="2"/>
              </w:rPr>
            </w:pPr>
          </w:p>
          <w:p w:rsidR="000846BD" w:rsidRPr="00EB0ECF" w:rsidRDefault="000846BD" w:rsidP="000C2D40">
            <w:pPr>
              <w:spacing w:line="284" w:lineRule="atLeast"/>
              <w:jc w:val="center"/>
              <w:rPr>
                <w:sz w:val="24"/>
                <w:szCs w:val="24"/>
              </w:rPr>
            </w:pPr>
            <w:del w:id="140" w:author="user" w:date="2015-03-04T00:15:00Z">
              <w:r w:rsidRPr="00EB0ECF" w:rsidDel="00FD593B">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141"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142" w:author="user" w:date="2015-03-04T00:15:00Z">
            <w:trPr>
              <w:trHeight w:val="572"/>
            </w:trPr>
          </w:trPrChange>
        </w:trPr>
        <w:tc>
          <w:tcPr>
            <w:tcW w:w="428" w:type="dxa"/>
            <w:tcBorders>
              <w:top w:val="single" w:sz="4" w:space="0" w:color="000000"/>
              <w:left w:val="single" w:sz="12" w:space="0" w:color="000000"/>
              <w:right w:val="single" w:sz="4" w:space="0" w:color="000000"/>
            </w:tcBorders>
            <w:tcPrChange w:id="143"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rPr>
                <w:sz w:val="24"/>
                <w:szCs w:val="24"/>
              </w:rPr>
            </w:pPr>
          </w:p>
        </w:tc>
        <w:tc>
          <w:tcPr>
            <w:tcW w:w="1079" w:type="dxa"/>
            <w:tcBorders>
              <w:top w:val="single" w:sz="4" w:space="0" w:color="000000"/>
              <w:left w:val="single" w:sz="4" w:space="0" w:color="000000"/>
              <w:right w:val="single" w:sz="4" w:space="0" w:color="auto"/>
            </w:tcBorders>
            <w:tcPrChange w:id="144"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tcPrChange w:id="145"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tcPrChange w:id="146"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rPr>
                <w:sz w:val="24"/>
                <w:szCs w:val="24"/>
              </w:rPr>
            </w:pPr>
          </w:p>
        </w:tc>
        <w:tc>
          <w:tcPr>
            <w:tcW w:w="3347" w:type="dxa"/>
            <w:tcBorders>
              <w:top w:val="single" w:sz="4" w:space="0" w:color="000000"/>
              <w:left w:val="single" w:sz="4" w:space="0" w:color="000000"/>
              <w:right w:val="single" w:sz="12" w:space="0" w:color="000000"/>
            </w:tcBorders>
            <w:tcPrChange w:id="147" w:author="user" w:date="2015-03-04T00:15:00Z">
              <w:tcPr>
                <w:tcW w:w="1928" w:type="dxa"/>
                <w:tcBorders>
                  <w:top w:val="single" w:sz="4" w:space="0" w:color="000000"/>
                  <w:left w:val="single" w:sz="4" w:space="0" w:color="000000"/>
                  <w:right w:val="single" w:sz="12" w:space="0" w:color="000000"/>
                </w:tcBorders>
              </w:tcPr>
            </w:tcPrChange>
          </w:tcPr>
          <w:p w:rsidR="000846BD" w:rsidRPr="00EB0ECF" w:rsidDel="00FD593B" w:rsidRDefault="000846BD" w:rsidP="000C2D40">
            <w:pPr>
              <w:spacing w:line="284" w:lineRule="atLeast"/>
              <w:rPr>
                <w:del w:id="148" w:author="user" w:date="2015-03-04T00:15:00Z"/>
                <w:spacing w:val="2"/>
              </w:rPr>
            </w:pPr>
          </w:p>
          <w:p w:rsidR="000846BD" w:rsidRPr="00EB0ECF" w:rsidRDefault="000846BD" w:rsidP="000C2D40">
            <w:pPr>
              <w:spacing w:line="284" w:lineRule="atLeast"/>
              <w:jc w:val="center"/>
              <w:rPr>
                <w:sz w:val="24"/>
                <w:szCs w:val="24"/>
              </w:rPr>
            </w:pPr>
            <w:del w:id="149" w:author="user" w:date="2015-03-04T00:15:00Z">
              <w:r w:rsidRPr="00EB0ECF" w:rsidDel="00FD593B">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150"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151" w:author="user" w:date="2015-03-04T00:15:00Z">
            <w:trPr>
              <w:trHeight w:val="572"/>
            </w:trPr>
          </w:trPrChange>
        </w:trPr>
        <w:tc>
          <w:tcPr>
            <w:tcW w:w="428" w:type="dxa"/>
            <w:tcBorders>
              <w:top w:val="single" w:sz="4" w:space="0" w:color="000000"/>
              <w:left w:val="single" w:sz="12" w:space="0" w:color="000000"/>
              <w:right w:val="single" w:sz="4" w:space="0" w:color="000000"/>
            </w:tcBorders>
            <w:tcPrChange w:id="152"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jc w:val="center"/>
              <w:rPr>
                <w:sz w:val="24"/>
                <w:szCs w:val="24"/>
              </w:rPr>
            </w:pPr>
          </w:p>
        </w:tc>
        <w:tc>
          <w:tcPr>
            <w:tcW w:w="1079" w:type="dxa"/>
            <w:tcBorders>
              <w:top w:val="single" w:sz="4" w:space="0" w:color="000000"/>
              <w:left w:val="single" w:sz="4" w:space="0" w:color="000000"/>
              <w:right w:val="single" w:sz="4" w:space="0" w:color="auto"/>
            </w:tcBorders>
            <w:tcPrChange w:id="153"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jc w:val="center"/>
              <w:rPr>
                <w:sz w:val="24"/>
                <w:szCs w:val="24"/>
              </w:rPr>
            </w:pPr>
          </w:p>
        </w:tc>
        <w:tc>
          <w:tcPr>
            <w:tcW w:w="3260" w:type="dxa"/>
            <w:tcBorders>
              <w:top w:val="single" w:sz="4" w:space="0" w:color="000000"/>
              <w:left w:val="single" w:sz="4" w:space="0" w:color="auto"/>
              <w:right w:val="single" w:sz="4" w:space="0" w:color="000000"/>
            </w:tcBorders>
            <w:tcPrChange w:id="154"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jc w:val="center"/>
              <w:rPr>
                <w:sz w:val="24"/>
                <w:szCs w:val="24"/>
              </w:rPr>
            </w:pPr>
          </w:p>
        </w:tc>
        <w:tc>
          <w:tcPr>
            <w:tcW w:w="1417" w:type="dxa"/>
            <w:tcBorders>
              <w:top w:val="single" w:sz="4" w:space="0" w:color="000000"/>
              <w:left w:val="single" w:sz="4" w:space="0" w:color="000000"/>
              <w:right w:val="single" w:sz="4" w:space="0" w:color="000000"/>
            </w:tcBorders>
            <w:tcPrChange w:id="155"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jc w:val="center"/>
              <w:rPr>
                <w:sz w:val="24"/>
                <w:szCs w:val="24"/>
              </w:rPr>
            </w:pPr>
          </w:p>
        </w:tc>
        <w:tc>
          <w:tcPr>
            <w:tcW w:w="3347" w:type="dxa"/>
            <w:tcBorders>
              <w:top w:val="single" w:sz="4" w:space="0" w:color="000000"/>
              <w:left w:val="single" w:sz="4" w:space="0" w:color="000000"/>
              <w:right w:val="single" w:sz="12" w:space="0" w:color="000000"/>
            </w:tcBorders>
            <w:tcPrChange w:id="156" w:author="user" w:date="2015-03-04T00:15:00Z">
              <w:tcPr>
                <w:tcW w:w="1928" w:type="dxa"/>
                <w:tcBorders>
                  <w:top w:val="single" w:sz="4" w:space="0" w:color="000000"/>
                  <w:left w:val="single" w:sz="4" w:space="0" w:color="000000"/>
                  <w:right w:val="single" w:sz="12" w:space="0" w:color="000000"/>
                </w:tcBorders>
              </w:tcPr>
            </w:tcPrChange>
          </w:tcPr>
          <w:p w:rsidR="000846BD" w:rsidRPr="00EB0ECF" w:rsidRDefault="000846BD" w:rsidP="000C2D40">
            <w:pPr>
              <w:spacing w:line="284" w:lineRule="atLeast"/>
              <w:rPr>
                <w:spacing w:val="2"/>
              </w:rPr>
            </w:pPr>
          </w:p>
          <w:p w:rsidR="000846BD" w:rsidRPr="00EB0ECF" w:rsidRDefault="000846BD" w:rsidP="000C2D40">
            <w:pPr>
              <w:spacing w:line="284" w:lineRule="atLeast"/>
              <w:jc w:val="center"/>
              <w:rPr>
                <w:sz w:val="24"/>
                <w:szCs w:val="24"/>
              </w:rPr>
            </w:pPr>
            <w:del w:id="157" w:author="user" w:date="2015-03-28T14:51:00Z">
              <w:r w:rsidRPr="00EB0ECF" w:rsidDel="002F4199">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158"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441"/>
          <w:trPrChange w:id="159" w:author="user" w:date="2015-03-04T00:15:00Z">
            <w:trPr>
              <w:trHeight w:val="441"/>
            </w:trPr>
          </w:trPrChange>
        </w:trPr>
        <w:tc>
          <w:tcPr>
            <w:tcW w:w="428" w:type="dxa"/>
            <w:tcBorders>
              <w:top w:val="single" w:sz="4" w:space="0" w:color="000000"/>
              <w:left w:val="single" w:sz="12" w:space="0" w:color="000000"/>
              <w:right w:val="single" w:sz="4" w:space="0" w:color="000000"/>
            </w:tcBorders>
            <w:tcPrChange w:id="160"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rPr>
                <w:sz w:val="24"/>
                <w:szCs w:val="24"/>
              </w:rPr>
            </w:pPr>
          </w:p>
        </w:tc>
        <w:tc>
          <w:tcPr>
            <w:tcW w:w="1079" w:type="dxa"/>
            <w:tcBorders>
              <w:top w:val="single" w:sz="4" w:space="0" w:color="000000"/>
              <w:left w:val="single" w:sz="4" w:space="0" w:color="000000"/>
              <w:right w:val="single" w:sz="4" w:space="0" w:color="auto"/>
            </w:tcBorders>
            <w:tcPrChange w:id="161"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tcPrChange w:id="162"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tcPrChange w:id="163"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rPr>
                <w:sz w:val="24"/>
                <w:szCs w:val="24"/>
              </w:rPr>
            </w:pPr>
          </w:p>
        </w:tc>
        <w:tc>
          <w:tcPr>
            <w:tcW w:w="3347" w:type="dxa"/>
            <w:tcBorders>
              <w:top w:val="single" w:sz="4" w:space="0" w:color="000000"/>
              <w:left w:val="single" w:sz="4" w:space="0" w:color="000000"/>
              <w:right w:val="single" w:sz="12" w:space="0" w:color="000000"/>
            </w:tcBorders>
            <w:tcPrChange w:id="164" w:author="user" w:date="2015-03-04T00:15:00Z">
              <w:tcPr>
                <w:tcW w:w="1928" w:type="dxa"/>
                <w:tcBorders>
                  <w:top w:val="single" w:sz="4" w:space="0" w:color="000000"/>
                  <w:left w:val="single" w:sz="4" w:space="0" w:color="000000"/>
                  <w:right w:val="single" w:sz="12" w:space="0" w:color="000000"/>
                </w:tcBorders>
              </w:tcPr>
            </w:tcPrChange>
          </w:tcPr>
          <w:p w:rsidR="000846BD" w:rsidRPr="00EB0ECF" w:rsidRDefault="000846BD" w:rsidP="000C2D40">
            <w:pPr>
              <w:spacing w:line="284" w:lineRule="atLeast"/>
              <w:rPr>
                <w:spacing w:val="2"/>
              </w:rPr>
            </w:pPr>
          </w:p>
          <w:p w:rsidR="000846BD" w:rsidRPr="00EB0ECF" w:rsidRDefault="000846BD" w:rsidP="000C2D40">
            <w:pPr>
              <w:spacing w:line="284" w:lineRule="atLeast"/>
              <w:jc w:val="center"/>
              <w:rPr>
                <w:sz w:val="24"/>
                <w:szCs w:val="24"/>
              </w:rPr>
            </w:pPr>
            <w:del w:id="165" w:author="user" w:date="2015-03-28T14:51:00Z">
              <w:r w:rsidRPr="00EB0ECF" w:rsidDel="002F4199">
                <w:rPr>
                  <w:rFonts w:cs="ＭＳ 明朝" w:hint="eastAsia"/>
                </w:rPr>
                <w:delText>在職・採用見込</w:delText>
              </w:r>
            </w:del>
          </w:p>
        </w:tc>
      </w:tr>
      <w:tr w:rsidR="000846BD" w:rsidRPr="00EB0ECF" w:rsidTr="00FD593B">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Change w:id="166" w:author="user" w:date="2015-03-04T00:15:00Z">
            <w:tblPrEx>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Ex>
          </w:tblPrExChange>
        </w:tblPrEx>
        <w:trPr>
          <w:trHeight w:val="572"/>
          <w:trPrChange w:id="167" w:author="user" w:date="2015-03-04T00:15:00Z">
            <w:trPr>
              <w:trHeight w:val="572"/>
            </w:trPr>
          </w:trPrChange>
        </w:trPr>
        <w:tc>
          <w:tcPr>
            <w:tcW w:w="428" w:type="dxa"/>
            <w:tcBorders>
              <w:top w:val="single" w:sz="4" w:space="0" w:color="000000"/>
              <w:left w:val="single" w:sz="12" w:space="0" w:color="000000"/>
              <w:right w:val="single" w:sz="4" w:space="0" w:color="000000"/>
            </w:tcBorders>
            <w:tcPrChange w:id="168" w:author="user" w:date="2015-03-04T00:15:00Z">
              <w:tcPr>
                <w:tcW w:w="428" w:type="dxa"/>
                <w:tcBorders>
                  <w:top w:val="single" w:sz="4" w:space="0" w:color="000000"/>
                  <w:left w:val="single" w:sz="12" w:space="0" w:color="000000"/>
                  <w:right w:val="single" w:sz="4" w:space="0" w:color="000000"/>
                </w:tcBorders>
              </w:tcPr>
            </w:tcPrChange>
          </w:tcPr>
          <w:p w:rsidR="000846BD" w:rsidRPr="00EB0ECF" w:rsidRDefault="000846BD" w:rsidP="000C2D40">
            <w:pPr>
              <w:spacing w:line="284" w:lineRule="atLeast"/>
              <w:rPr>
                <w:sz w:val="24"/>
                <w:szCs w:val="24"/>
              </w:rPr>
            </w:pPr>
          </w:p>
        </w:tc>
        <w:tc>
          <w:tcPr>
            <w:tcW w:w="1079" w:type="dxa"/>
            <w:tcBorders>
              <w:top w:val="single" w:sz="4" w:space="0" w:color="000000"/>
              <w:left w:val="single" w:sz="4" w:space="0" w:color="000000"/>
              <w:right w:val="single" w:sz="4" w:space="0" w:color="auto"/>
            </w:tcBorders>
            <w:tcPrChange w:id="169" w:author="user" w:date="2015-03-04T00:15:00Z">
              <w:tcPr>
                <w:tcW w:w="1079" w:type="dxa"/>
                <w:tcBorders>
                  <w:top w:val="single" w:sz="4" w:space="0" w:color="000000"/>
                  <w:left w:val="single" w:sz="4" w:space="0" w:color="000000"/>
                  <w:right w:val="single" w:sz="4" w:space="0" w:color="auto"/>
                </w:tcBorders>
              </w:tcPr>
            </w:tcPrChange>
          </w:tcPr>
          <w:p w:rsidR="000846BD" w:rsidRPr="00EB0ECF" w:rsidRDefault="000846BD" w:rsidP="000C2D40">
            <w:pPr>
              <w:spacing w:line="284" w:lineRule="atLeast"/>
              <w:rPr>
                <w:sz w:val="24"/>
                <w:szCs w:val="24"/>
              </w:rPr>
            </w:pPr>
          </w:p>
        </w:tc>
        <w:tc>
          <w:tcPr>
            <w:tcW w:w="3260" w:type="dxa"/>
            <w:tcBorders>
              <w:top w:val="single" w:sz="4" w:space="0" w:color="000000"/>
              <w:left w:val="single" w:sz="4" w:space="0" w:color="auto"/>
              <w:right w:val="single" w:sz="4" w:space="0" w:color="000000"/>
            </w:tcBorders>
            <w:tcPrChange w:id="170" w:author="user" w:date="2015-03-04T00:15:00Z">
              <w:tcPr>
                <w:tcW w:w="3260" w:type="dxa"/>
                <w:tcBorders>
                  <w:top w:val="single" w:sz="4" w:space="0" w:color="000000"/>
                  <w:left w:val="single" w:sz="4" w:space="0" w:color="auto"/>
                  <w:right w:val="single" w:sz="4" w:space="0" w:color="000000"/>
                </w:tcBorders>
              </w:tcPr>
            </w:tcPrChange>
          </w:tcPr>
          <w:p w:rsidR="000846BD" w:rsidRPr="00EB0ECF" w:rsidRDefault="000846BD" w:rsidP="000C2D40">
            <w:pPr>
              <w:spacing w:line="284" w:lineRule="atLeast"/>
              <w:rPr>
                <w:sz w:val="24"/>
                <w:szCs w:val="24"/>
              </w:rPr>
            </w:pPr>
          </w:p>
        </w:tc>
        <w:tc>
          <w:tcPr>
            <w:tcW w:w="1417" w:type="dxa"/>
            <w:tcBorders>
              <w:top w:val="single" w:sz="4" w:space="0" w:color="000000"/>
              <w:left w:val="single" w:sz="4" w:space="0" w:color="000000"/>
              <w:right w:val="single" w:sz="4" w:space="0" w:color="000000"/>
            </w:tcBorders>
            <w:tcPrChange w:id="171" w:author="user" w:date="2015-03-04T00:15:00Z">
              <w:tcPr>
                <w:tcW w:w="2836" w:type="dxa"/>
                <w:tcBorders>
                  <w:top w:val="single" w:sz="4" w:space="0" w:color="000000"/>
                  <w:left w:val="single" w:sz="4" w:space="0" w:color="000000"/>
                  <w:right w:val="single" w:sz="4" w:space="0" w:color="000000"/>
                </w:tcBorders>
              </w:tcPr>
            </w:tcPrChange>
          </w:tcPr>
          <w:p w:rsidR="000846BD" w:rsidRPr="00EB0ECF" w:rsidRDefault="000846BD" w:rsidP="000C2D40">
            <w:pPr>
              <w:spacing w:line="284" w:lineRule="atLeast"/>
              <w:rPr>
                <w:sz w:val="24"/>
                <w:szCs w:val="24"/>
              </w:rPr>
            </w:pPr>
          </w:p>
        </w:tc>
        <w:tc>
          <w:tcPr>
            <w:tcW w:w="3347" w:type="dxa"/>
            <w:tcBorders>
              <w:top w:val="single" w:sz="4" w:space="0" w:color="000000"/>
              <w:left w:val="single" w:sz="4" w:space="0" w:color="000000"/>
              <w:right w:val="single" w:sz="12" w:space="0" w:color="auto"/>
            </w:tcBorders>
            <w:tcPrChange w:id="172" w:author="user" w:date="2015-03-04T00:15:00Z">
              <w:tcPr>
                <w:tcW w:w="1928" w:type="dxa"/>
                <w:tcBorders>
                  <w:top w:val="single" w:sz="4" w:space="0" w:color="000000"/>
                  <w:left w:val="single" w:sz="4" w:space="0" w:color="000000"/>
                  <w:right w:val="single" w:sz="12" w:space="0" w:color="auto"/>
                </w:tcBorders>
              </w:tcPr>
            </w:tcPrChange>
          </w:tcPr>
          <w:p w:rsidR="000846BD" w:rsidRPr="00EB0ECF" w:rsidRDefault="000846BD" w:rsidP="000C2D40">
            <w:pPr>
              <w:spacing w:line="284" w:lineRule="atLeast"/>
              <w:rPr>
                <w:rFonts w:cs="ＭＳ 明朝"/>
              </w:rPr>
            </w:pPr>
          </w:p>
          <w:p w:rsidR="000846BD" w:rsidRPr="00EB0ECF" w:rsidRDefault="000846BD" w:rsidP="000846BD">
            <w:pPr>
              <w:spacing w:line="284" w:lineRule="atLeast"/>
              <w:ind w:firstLineChars="50" w:firstLine="98"/>
              <w:jc w:val="center"/>
              <w:rPr>
                <w:sz w:val="24"/>
                <w:szCs w:val="24"/>
              </w:rPr>
            </w:pPr>
            <w:del w:id="173" w:author="user" w:date="2015-03-04T00:18:00Z">
              <w:r w:rsidRPr="00EB0ECF" w:rsidDel="001C10BC">
                <w:rPr>
                  <w:rFonts w:cs="ＭＳ 明朝" w:hint="eastAsia"/>
                </w:rPr>
                <w:delText>在職・採用見込</w:delText>
              </w:r>
            </w:del>
          </w:p>
        </w:tc>
      </w:tr>
      <w:tr w:rsidR="000846BD" w:rsidRPr="00EB0ECF" w:rsidTr="00E42A3A">
        <w:trPr>
          <w:trHeight w:val="328"/>
        </w:trPr>
        <w:tc>
          <w:tcPr>
            <w:tcW w:w="9531" w:type="dxa"/>
            <w:gridSpan w:val="5"/>
            <w:tcBorders>
              <w:top w:val="single" w:sz="4" w:space="0" w:color="000000"/>
              <w:left w:val="single" w:sz="12" w:space="0" w:color="000000"/>
              <w:bottom w:val="single" w:sz="12" w:space="0" w:color="000000"/>
              <w:right w:val="single" w:sz="12" w:space="0" w:color="auto"/>
            </w:tcBorders>
          </w:tcPr>
          <w:p w:rsidR="000846BD" w:rsidRPr="00EB0ECF" w:rsidRDefault="000846BD" w:rsidP="000C2D40">
            <w:pPr>
              <w:spacing w:line="284" w:lineRule="atLeast"/>
              <w:jc w:val="center"/>
              <w:rPr>
                <w:sz w:val="24"/>
                <w:szCs w:val="24"/>
              </w:rPr>
            </w:pPr>
            <w:r w:rsidRPr="00EB0ECF">
              <w:rPr>
                <w:rFonts w:cs="ＭＳ 明朝" w:hint="eastAsia"/>
              </w:rPr>
              <w:t>計　　　名</w:t>
            </w:r>
          </w:p>
        </w:tc>
      </w:tr>
    </w:tbl>
    <w:p w:rsidR="006B66E9" w:rsidRPr="00EB0ECF" w:rsidDel="001C10BC" w:rsidRDefault="006B66E9" w:rsidP="006B66E9">
      <w:pPr>
        <w:rPr>
          <w:del w:id="174" w:author="user" w:date="2015-03-04T00:21:00Z"/>
        </w:rPr>
      </w:pPr>
      <w:del w:id="175" w:author="user" w:date="2015-03-04T00:21:00Z">
        <w:r w:rsidRPr="00EB0ECF" w:rsidDel="001C10BC">
          <w:rPr>
            <w:rFonts w:hint="eastAsia"/>
          </w:rPr>
          <w:delText xml:space="preserve">※１　</w:delText>
        </w:r>
        <w:r w:rsidR="00354374" w:rsidRPr="00EB0ECF" w:rsidDel="001C10BC">
          <w:rPr>
            <w:rFonts w:hint="eastAsia"/>
          </w:rPr>
          <w:delText>個人の氏名は記載しないでください。</w:delText>
        </w:r>
      </w:del>
    </w:p>
    <w:p w:rsidR="006B66E9" w:rsidRPr="00EB0ECF" w:rsidDel="001C10BC" w:rsidRDefault="006B66E9" w:rsidP="006B66E9">
      <w:pPr>
        <w:rPr>
          <w:del w:id="176" w:author="user" w:date="2015-03-04T00:21:00Z"/>
        </w:rPr>
      </w:pPr>
      <w:del w:id="177" w:author="user" w:date="2015-03-04T00:21:00Z">
        <w:r w:rsidRPr="00EB0ECF" w:rsidDel="001C10BC">
          <w:rPr>
            <w:rFonts w:hint="eastAsia"/>
          </w:rPr>
          <w:delText xml:space="preserve">※２　</w:delText>
        </w:r>
        <w:r w:rsidR="00354374" w:rsidRPr="00EB0ECF" w:rsidDel="001C10BC">
          <w:rPr>
            <w:rFonts w:hint="eastAsia"/>
          </w:rPr>
          <w:delText>在職・採用見込はどちらかに○を付けてください。</w:delText>
        </w:r>
      </w:del>
    </w:p>
    <w:p w:rsidR="00E8557F" w:rsidRPr="00EB0ECF" w:rsidRDefault="00E8557F" w:rsidP="00E8557F">
      <w:r w:rsidRPr="00EB0ECF">
        <w:rPr>
          <w:rFonts w:hint="eastAsia"/>
        </w:rPr>
        <w:t>※</w:t>
      </w:r>
      <w:ins w:id="178" w:author="user" w:date="2015-03-04T00:21:00Z">
        <w:r w:rsidR="001C10BC" w:rsidRPr="00EB0ECF">
          <w:rPr>
            <w:rFonts w:hint="eastAsia"/>
          </w:rPr>
          <w:t>１</w:t>
        </w:r>
      </w:ins>
      <w:del w:id="179" w:author="user" w:date="2015-03-04T00:21:00Z">
        <w:r w:rsidR="00354374" w:rsidRPr="00EB0ECF" w:rsidDel="001C10BC">
          <w:rPr>
            <w:rFonts w:hint="eastAsia"/>
          </w:rPr>
          <w:delText>３</w:delText>
        </w:r>
      </w:del>
      <w:r w:rsidRPr="00EB0ECF">
        <w:rPr>
          <w:rFonts w:hint="eastAsia"/>
        </w:rPr>
        <w:t xml:space="preserve">　用紙が不足する場合は、継続用紙または別紙を付けてください。</w:t>
      </w:r>
    </w:p>
    <w:p w:rsidR="00E770D5" w:rsidRPr="00EB0ECF" w:rsidRDefault="00E8557F" w:rsidP="00900BD4">
      <w:pPr>
        <w:rPr>
          <w:ins w:id="180" w:author="user" w:date="2015-03-04T00:22:00Z"/>
        </w:rPr>
      </w:pPr>
      <w:r w:rsidRPr="00EB0ECF">
        <w:rPr>
          <w:rFonts w:hint="eastAsia"/>
        </w:rPr>
        <w:t>※</w:t>
      </w:r>
      <w:ins w:id="181" w:author="user" w:date="2015-03-04T00:22:00Z">
        <w:r w:rsidR="001C10BC" w:rsidRPr="00EB0ECF">
          <w:rPr>
            <w:rFonts w:hint="eastAsia"/>
          </w:rPr>
          <w:t>２</w:t>
        </w:r>
      </w:ins>
      <w:del w:id="182" w:author="user" w:date="2015-03-04T00:22:00Z">
        <w:r w:rsidR="00354374" w:rsidRPr="00EB0ECF" w:rsidDel="001C10BC">
          <w:rPr>
            <w:rFonts w:hint="eastAsia"/>
          </w:rPr>
          <w:delText>４</w:delText>
        </w:r>
      </w:del>
      <w:r w:rsidRPr="00EB0ECF">
        <w:rPr>
          <w:rFonts w:hint="eastAsia"/>
        </w:rPr>
        <w:t xml:space="preserve">　必要に応じて説明資料を添付してください。</w:t>
      </w:r>
    </w:p>
    <w:p w:rsidR="00706189" w:rsidRPr="00EB0ECF" w:rsidRDefault="001C10BC">
      <w:pPr>
        <w:ind w:left="394" w:hangingChars="200" w:hanging="394"/>
        <w:pPrChange w:id="183" w:author="user" w:date="2015-03-04T00:22:00Z">
          <w:pPr/>
        </w:pPrChange>
      </w:pPr>
      <w:ins w:id="184" w:author="user" w:date="2015-03-04T00:22:00Z">
        <w:r w:rsidRPr="00EB0ECF">
          <w:rPr>
            <w:rFonts w:hint="eastAsia"/>
          </w:rPr>
          <w:t>※３　具体的な人材が配置未定の職種については、</w:t>
        </w:r>
      </w:ins>
      <w:r w:rsidR="001E7025" w:rsidRPr="00EB0ECF">
        <w:rPr>
          <w:rFonts w:hint="eastAsia"/>
        </w:rPr>
        <w:t>雇用確保の目途、</w:t>
      </w:r>
      <w:ins w:id="185" w:author="user" w:date="2015-03-04T00:22:00Z">
        <w:r w:rsidRPr="00EB0ECF">
          <w:rPr>
            <w:rFonts w:hint="eastAsia"/>
          </w:rPr>
          <w:t>採用の条件（資格、経歴、経験等）を記載してください。</w:t>
        </w:r>
      </w:ins>
    </w:p>
    <w:p w:rsidR="00706189" w:rsidRPr="00EB0ECF" w:rsidRDefault="007A18D2" w:rsidP="00A847EB">
      <w:pPr>
        <w:jc w:val="right"/>
      </w:pPr>
      <w:ins w:id="186" w:author="user" w:date="2015-03-01T15:03:00Z">
        <w:r w:rsidRPr="00EB0ECF">
          <w:br w:type="page"/>
        </w:r>
      </w:ins>
      <w:r w:rsidR="00DE123E" w:rsidRPr="00EB0ECF">
        <w:rPr>
          <w:rFonts w:hint="eastAsia"/>
        </w:rPr>
        <w:lastRenderedPageBreak/>
        <w:t>様式４－</w:t>
      </w:r>
      <w:r w:rsidR="00A847EB" w:rsidRPr="00EB0ECF">
        <w:rPr>
          <w:rFonts w:hint="eastAsia"/>
        </w:rPr>
        <w:t>８</w:t>
      </w:r>
    </w:p>
    <w:p w:rsidR="00DE123E" w:rsidRPr="00EB0ECF" w:rsidRDefault="00763C59" w:rsidP="006A2BDD">
      <w:r w:rsidRPr="00EB0ECF">
        <w:rPr>
          <w:rFonts w:ascii="ＭＳ ゴシック" w:eastAsia="ＭＳ ゴシック" w:hAnsi="ＭＳ ゴシック" w:hint="eastAsia"/>
        </w:rPr>
        <w:t>山形県体育館及び山形県武道館</w:t>
      </w:r>
      <w:r w:rsidR="006A2BDD" w:rsidRPr="00EB0ECF">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DE123E" w:rsidRPr="00EB0ECF">
        <w:trPr>
          <w:trHeight w:val="690"/>
        </w:trPr>
        <w:tc>
          <w:tcPr>
            <w:tcW w:w="1140" w:type="dxa"/>
            <w:vAlign w:val="center"/>
          </w:tcPr>
          <w:p w:rsidR="00DE123E" w:rsidRPr="00EB0ECF" w:rsidRDefault="00DE123E" w:rsidP="00DE123E">
            <w:pPr>
              <w:jc w:val="center"/>
              <w:rPr>
                <w:sz w:val="22"/>
                <w:szCs w:val="22"/>
              </w:rPr>
            </w:pPr>
            <w:r w:rsidRPr="00EB0ECF">
              <w:rPr>
                <w:rFonts w:hint="eastAsia"/>
                <w:sz w:val="22"/>
                <w:szCs w:val="22"/>
              </w:rPr>
              <w:t>整理番号</w:t>
            </w:r>
          </w:p>
        </w:tc>
        <w:tc>
          <w:tcPr>
            <w:tcW w:w="2040" w:type="dxa"/>
            <w:vAlign w:val="center"/>
          </w:tcPr>
          <w:p w:rsidR="00DE123E" w:rsidRPr="00EB0ECF" w:rsidRDefault="00DE123E" w:rsidP="00DE123E">
            <w:pPr>
              <w:rPr>
                <w:b/>
                <w:sz w:val="22"/>
                <w:szCs w:val="22"/>
              </w:rPr>
            </w:pPr>
          </w:p>
        </w:tc>
        <w:tc>
          <w:tcPr>
            <w:tcW w:w="3176" w:type="dxa"/>
            <w:tcBorders>
              <w:top w:val="single" w:sz="4" w:space="0" w:color="FFFFFF"/>
              <w:bottom w:val="single" w:sz="4" w:space="0" w:color="FFFFFF"/>
              <w:right w:val="single" w:sz="4" w:space="0" w:color="FFFFFF"/>
            </w:tcBorders>
            <w:vAlign w:val="center"/>
          </w:tcPr>
          <w:p w:rsidR="00DE123E" w:rsidRPr="00EB0ECF" w:rsidRDefault="00DE123E" w:rsidP="00DE123E">
            <w:pPr>
              <w:rPr>
                <w:sz w:val="18"/>
                <w:szCs w:val="18"/>
              </w:rPr>
            </w:pPr>
            <w:r w:rsidRPr="00EB0ECF">
              <w:rPr>
                <w:rFonts w:hint="eastAsia"/>
                <w:sz w:val="18"/>
                <w:szCs w:val="18"/>
              </w:rPr>
              <w:t>※整理番号は事務局で記入します。</w:t>
            </w:r>
          </w:p>
        </w:tc>
      </w:tr>
    </w:tbl>
    <w:p w:rsidR="00DE123E" w:rsidRPr="00EB0ECF" w:rsidRDefault="00DE123E" w:rsidP="00DE123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75BBA" w:rsidRPr="00EB0ECF" w:rsidTr="00275BB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275BBA" w:rsidRPr="00EB0ECF" w:rsidRDefault="00D36980" w:rsidP="00275BBA">
            <w:pPr>
              <w:pStyle w:val="a6"/>
              <w:ind w:right="788"/>
              <w:jc w:val="both"/>
            </w:pPr>
            <w:r w:rsidRPr="00EB0ECF">
              <w:rPr>
                <w:rFonts w:hint="eastAsia"/>
              </w:rPr>
              <w:t>３</w:t>
            </w:r>
          </w:p>
        </w:tc>
        <w:tc>
          <w:tcPr>
            <w:tcW w:w="8716" w:type="dxa"/>
            <w:tcBorders>
              <w:top w:val="single" w:sz="12" w:space="0" w:color="auto"/>
              <w:left w:val="single" w:sz="4" w:space="0" w:color="auto"/>
              <w:bottom w:val="single" w:sz="4" w:space="0" w:color="auto"/>
              <w:right w:val="single" w:sz="12" w:space="0" w:color="auto"/>
            </w:tcBorders>
            <w:vAlign w:val="center"/>
          </w:tcPr>
          <w:p w:rsidR="00275BBA" w:rsidRPr="00EB0ECF" w:rsidRDefault="00275BBA" w:rsidP="00275BBA">
            <w:pPr>
              <w:pStyle w:val="a6"/>
              <w:ind w:right="788"/>
              <w:jc w:val="both"/>
            </w:pPr>
            <w:r w:rsidRPr="00EB0ECF">
              <w:rPr>
                <w:rFonts w:hint="eastAsia"/>
              </w:rPr>
              <w:t>運営体制</w:t>
            </w:r>
          </w:p>
        </w:tc>
      </w:tr>
      <w:tr w:rsidR="00275BBA" w:rsidRPr="00EB0ECF" w:rsidTr="00275BBA">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275BBA" w:rsidRPr="00EB0ECF" w:rsidRDefault="00275BBA" w:rsidP="00275BBA"/>
          <w:p w:rsidR="009C506A" w:rsidRPr="00EB0ECF" w:rsidRDefault="009C506A" w:rsidP="00275BBA">
            <w:r w:rsidRPr="00EB0ECF">
              <w:rPr>
                <w:rFonts w:hint="eastAsia"/>
              </w:rPr>
              <w:t xml:space="preserve">　　ウ　施設の管理に従事する者の雇用に関する考え方</w:t>
            </w:r>
          </w:p>
          <w:p w:rsidR="007F61F9" w:rsidRPr="00EB0ECF" w:rsidRDefault="007F61F9" w:rsidP="007F61F9">
            <w:pPr>
              <w:pStyle w:val="a6"/>
              <w:tabs>
                <w:tab w:val="left" w:pos="576"/>
                <w:tab w:val="left" w:pos="3119"/>
              </w:tabs>
              <w:ind w:right="1576" w:firstLineChars="250" w:firstLine="492"/>
              <w:jc w:val="both"/>
            </w:pPr>
            <w:r w:rsidRPr="00EB0ECF">
              <w:rPr>
                <w:rFonts w:hint="eastAsia"/>
              </w:rPr>
              <w:t>≪雇用計画≫</w:t>
            </w:r>
          </w:p>
          <w:tbl>
            <w:tblPr>
              <w:tblStyle w:val="a8"/>
              <w:tblW w:w="8364" w:type="dxa"/>
              <w:tblInd w:w="463" w:type="dxa"/>
              <w:tblLayout w:type="fixed"/>
              <w:tblLook w:val="04A0" w:firstRow="1" w:lastRow="0" w:firstColumn="1" w:lastColumn="0" w:noHBand="0" w:noVBand="1"/>
            </w:tblPr>
            <w:tblGrid>
              <w:gridCol w:w="993"/>
              <w:gridCol w:w="1275"/>
              <w:gridCol w:w="2127"/>
              <w:gridCol w:w="1984"/>
              <w:gridCol w:w="1985"/>
            </w:tblGrid>
            <w:tr w:rsidR="007F61F9" w:rsidRPr="00EB0ECF" w:rsidTr="00723A2B">
              <w:trPr>
                <w:trHeight w:val="367"/>
              </w:trPr>
              <w:tc>
                <w:tcPr>
                  <w:tcW w:w="993" w:type="dxa"/>
                  <w:vMerge w:val="restart"/>
                  <w:vAlign w:val="center"/>
                </w:tcPr>
                <w:p w:rsidR="007F61F9" w:rsidRPr="00EB0ECF" w:rsidRDefault="007F61F9" w:rsidP="00723A2B">
                  <w:pPr>
                    <w:pStyle w:val="a6"/>
                    <w:tabs>
                      <w:tab w:val="left" w:pos="576"/>
                      <w:tab w:val="left" w:pos="3119"/>
                    </w:tabs>
                    <w:jc w:val="center"/>
                  </w:pPr>
                  <w:r w:rsidRPr="00EB0ECF">
                    <w:rPr>
                      <w:rFonts w:hint="eastAsia"/>
                    </w:rPr>
                    <w:t>分類</w:t>
                  </w:r>
                </w:p>
              </w:tc>
              <w:tc>
                <w:tcPr>
                  <w:tcW w:w="3402" w:type="dxa"/>
                  <w:gridSpan w:val="2"/>
                  <w:tcBorders>
                    <w:bottom w:val="nil"/>
                  </w:tcBorders>
                  <w:vAlign w:val="center"/>
                </w:tcPr>
                <w:p w:rsidR="007F61F9" w:rsidRPr="00EB0ECF" w:rsidRDefault="00D4017A" w:rsidP="00723A2B">
                  <w:pPr>
                    <w:pStyle w:val="a6"/>
                    <w:tabs>
                      <w:tab w:val="left" w:pos="576"/>
                      <w:tab w:val="left" w:pos="3119"/>
                    </w:tabs>
                    <w:jc w:val="center"/>
                  </w:pPr>
                  <w:r w:rsidRPr="00EB0ECF">
                    <w:rPr>
                      <w:rFonts w:hint="eastAsia"/>
                    </w:rPr>
                    <w:t>現在の従業者</w:t>
                  </w:r>
                  <w:r w:rsidR="007F61F9" w:rsidRPr="00EB0ECF">
                    <w:rPr>
                      <w:rFonts w:hint="eastAsia"/>
                    </w:rPr>
                    <w:t>数※</w:t>
                  </w:r>
                </w:p>
              </w:tc>
              <w:tc>
                <w:tcPr>
                  <w:tcW w:w="3969" w:type="dxa"/>
                  <w:gridSpan w:val="2"/>
                  <w:tcBorders>
                    <w:bottom w:val="nil"/>
                  </w:tcBorders>
                  <w:vAlign w:val="center"/>
                </w:tcPr>
                <w:p w:rsidR="007F61F9" w:rsidRPr="00EB0ECF" w:rsidRDefault="007F61F9" w:rsidP="00723A2B">
                  <w:pPr>
                    <w:pStyle w:val="a6"/>
                    <w:tabs>
                      <w:tab w:val="left" w:pos="576"/>
                      <w:tab w:val="left" w:pos="3119"/>
                    </w:tabs>
                    <w:jc w:val="center"/>
                  </w:pPr>
                  <w:r w:rsidRPr="00EB0ECF">
                    <w:rPr>
                      <w:rFonts w:hint="eastAsia"/>
                    </w:rPr>
                    <w:t>新たに雇用する従事者</w:t>
                  </w:r>
                </w:p>
              </w:tc>
            </w:tr>
            <w:tr w:rsidR="007F61F9" w:rsidRPr="00EB0ECF" w:rsidTr="00723A2B">
              <w:trPr>
                <w:trHeight w:val="367"/>
              </w:trPr>
              <w:tc>
                <w:tcPr>
                  <w:tcW w:w="993" w:type="dxa"/>
                  <w:vMerge/>
                  <w:vAlign w:val="center"/>
                </w:tcPr>
                <w:p w:rsidR="007F61F9" w:rsidRPr="00EB0ECF" w:rsidRDefault="007F61F9" w:rsidP="00723A2B">
                  <w:pPr>
                    <w:pStyle w:val="a6"/>
                    <w:tabs>
                      <w:tab w:val="left" w:pos="576"/>
                      <w:tab w:val="left" w:pos="3119"/>
                    </w:tabs>
                    <w:jc w:val="center"/>
                  </w:pPr>
                </w:p>
              </w:tc>
              <w:tc>
                <w:tcPr>
                  <w:tcW w:w="1275" w:type="dxa"/>
                  <w:tcBorders>
                    <w:top w:val="nil"/>
                  </w:tcBorders>
                  <w:vAlign w:val="center"/>
                </w:tcPr>
                <w:p w:rsidR="007F61F9" w:rsidRPr="00EB0ECF" w:rsidRDefault="007F61F9" w:rsidP="00723A2B">
                  <w:pPr>
                    <w:pStyle w:val="a6"/>
                    <w:tabs>
                      <w:tab w:val="left" w:pos="576"/>
                      <w:tab w:val="left" w:pos="3119"/>
                    </w:tabs>
                  </w:pPr>
                </w:p>
              </w:tc>
              <w:tc>
                <w:tcPr>
                  <w:tcW w:w="2127" w:type="dxa"/>
                  <w:tcBorders>
                    <w:top w:val="single" w:sz="4" w:space="0" w:color="auto"/>
                  </w:tcBorders>
                  <w:vAlign w:val="center"/>
                </w:tcPr>
                <w:p w:rsidR="007F61F9" w:rsidRPr="00EB0ECF" w:rsidRDefault="007F61F9" w:rsidP="00723A2B">
                  <w:pPr>
                    <w:pStyle w:val="a6"/>
                    <w:tabs>
                      <w:tab w:val="left" w:pos="576"/>
                      <w:tab w:val="left" w:pos="3119"/>
                    </w:tabs>
                    <w:jc w:val="center"/>
                    <w:rPr>
                      <w:sz w:val="18"/>
                      <w:szCs w:val="18"/>
                    </w:rPr>
                  </w:pPr>
                  <w:r w:rsidRPr="00EB0ECF">
                    <w:rPr>
                      <w:rFonts w:hint="eastAsia"/>
                      <w:sz w:val="18"/>
                      <w:szCs w:val="18"/>
                    </w:rPr>
                    <w:t>うち指定管理業務従事者</w:t>
                  </w:r>
                </w:p>
              </w:tc>
              <w:tc>
                <w:tcPr>
                  <w:tcW w:w="1984" w:type="dxa"/>
                  <w:tcBorders>
                    <w:top w:val="nil"/>
                  </w:tcBorders>
                  <w:vAlign w:val="center"/>
                </w:tcPr>
                <w:p w:rsidR="007F61F9" w:rsidRPr="00EB0ECF" w:rsidRDefault="007F61F9" w:rsidP="00723A2B">
                  <w:pPr>
                    <w:pStyle w:val="a6"/>
                    <w:tabs>
                      <w:tab w:val="left" w:pos="576"/>
                      <w:tab w:val="left" w:pos="3119"/>
                    </w:tabs>
                    <w:jc w:val="center"/>
                  </w:pPr>
                </w:p>
              </w:tc>
              <w:tc>
                <w:tcPr>
                  <w:tcW w:w="1985" w:type="dxa"/>
                  <w:tcBorders>
                    <w:top w:val="single" w:sz="4" w:space="0" w:color="auto"/>
                  </w:tcBorders>
                  <w:vAlign w:val="center"/>
                </w:tcPr>
                <w:p w:rsidR="007F61F9" w:rsidRPr="00EB0ECF" w:rsidRDefault="007F61F9" w:rsidP="00723A2B">
                  <w:pPr>
                    <w:pStyle w:val="a6"/>
                    <w:tabs>
                      <w:tab w:val="left" w:pos="576"/>
                      <w:tab w:val="left" w:pos="3119"/>
                    </w:tabs>
                    <w:jc w:val="center"/>
                    <w:rPr>
                      <w:sz w:val="18"/>
                      <w:szCs w:val="18"/>
                    </w:rPr>
                  </w:pPr>
                  <w:r w:rsidRPr="00EB0ECF">
                    <w:rPr>
                      <w:rFonts w:hint="eastAsia"/>
                      <w:sz w:val="18"/>
                      <w:szCs w:val="18"/>
                    </w:rPr>
                    <w:t>雇用予定地域</w:t>
                  </w:r>
                </w:p>
              </w:tc>
            </w:tr>
            <w:tr w:rsidR="007F61F9" w:rsidRPr="00EB0ECF" w:rsidTr="00723A2B">
              <w:trPr>
                <w:trHeight w:val="794"/>
              </w:trPr>
              <w:tc>
                <w:tcPr>
                  <w:tcW w:w="993" w:type="dxa"/>
                  <w:vAlign w:val="center"/>
                </w:tcPr>
                <w:p w:rsidR="007F61F9" w:rsidRPr="00EB0ECF" w:rsidRDefault="007F61F9" w:rsidP="00723A2B">
                  <w:pPr>
                    <w:pStyle w:val="a6"/>
                    <w:tabs>
                      <w:tab w:val="left" w:pos="576"/>
                      <w:tab w:val="left" w:pos="3119"/>
                    </w:tabs>
                    <w:jc w:val="center"/>
                  </w:pPr>
                  <w:r w:rsidRPr="00EB0ECF">
                    <w:rPr>
                      <w:rFonts w:hint="eastAsia"/>
                    </w:rPr>
                    <w:t>正職員</w:t>
                  </w:r>
                </w:p>
              </w:tc>
              <w:tc>
                <w:tcPr>
                  <w:tcW w:w="1275" w:type="dxa"/>
                  <w:vAlign w:val="center"/>
                </w:tcPr>
                <w:p w:rsidR="007F61F9" w:rsidRPr="00EB0ECF" w:rsidRDefault="007F61F9" w:rsidP="00723A2B">
                  <w:pPr>
                    <w:pStyle w:val="a6"/>
                    <w:tabs>
                      <w:tab w:val="left" w:pos="576"/>
                      <w:tab w:val="left" w:pos="3119"/>
                    </w:tabs>
                  </w:pPr>
                  <w:r w:rsidRPr="00EB0ECF">
                    <w:rPr>
                      <w:rFonts w:hint="eastAsia"/>
                    </w:rPr>
                    <w:t>人</w:t>
                  </w:r>
                </w:p>
              </w:tc>
              <w:tc>
                <w:tcPr>
                  <w:tcW w:w="2127" w:type="dxa"/>
                  <w:vAlign w:val="center"/>
                </w:tcPr>
                <w:p w:rsidR="007F61F9" w:rsidRPr="00EB0ECF" w:rsidRDefault="007F61F9" w:rsidP="00723A2B">
                  <w:pPr>
                    <w:pStyle w:val="a6"/>
                    <w:tabs>
                      <w:tab w:val="left" w:pos="576"/>
                      <w:tab w:val="left" w:pos="3119"/>
                    </w:tabs>
                    <w:ind w:right="167"/>
                    <w:rPr>
                      <w:sz w:val="18"/>
                      <w:szCs w:val="18"/>
                    </w:rPr>
                  </w:pPr>
                  <w:r w:rsidRPr="00EB0ECF">
                    <w:rPr>
                      <w:rFonts w:hint="eastAsia"/>
                      <w:sz w:val="18"/>
                      <w:szCs w:val="18"/>
                    </w:rPr>
                    <w:t xml:space="preserve">　　　　　人</w:t>
                  </w:r>
                </w:p>
              </w:tc>
              <w:tc>
                <w:tcPr>
                  <w:tcW w:w="1984" w:type="dxa"/>
                  <w:vAlign w:val="center"/>
                </w:tcPr>
                <w:p w:rsidR="007F61F9" w:rsidRPr="00EB0ECF" w:rsidRDefault="007F61F9" w:rsidP="00723A2B">
                  <w:pPr>
                    <w:pStyle w:val="a6"/>
                    <w:tabs>
                      <w:tab w:val="left" w:pos="576"/>
                      <w:tab w:val="left" w:pos="3119"/>
                    </w:tabs>
                    <w:wordWrap w:val="0"/>
                    <w:ind w:right="167"/>
                    <w:rPr>
                      <w:sz w:val="18"/>
                      <w:szCs w:val="18"/>
                    </w:rPr>
                  </w:pPr>
                  <w:r w:rsidRPr="00EB0ECF">
                    <w:rPr>
                      <w:rFonts w:hint="eastAsia"/>
                      <w:sz w:val="18"/>
                      <w:szCs w:val="18"/>
                    </w:rPr>
                    <w:t xml:space="preserve">　　　　　人</w:t>
                  </w:r>
                </w:p>
              </w:tc>
              <w:tc>
                <w:tcPr>
                  <w:tcW w:w="1985" w:type="dxa"/>
                  <w:vAlign w:val="center"/>
                </w:tcPr>
                <w:p w:rsidR="007F61F9" w:rsidRPr="00EB0ECF" w:rsidRDefault="007F61F9" w:rsidP="00723A2B">
                  <w:pPr>
                    <w:pStyle w:val="a6"/>
                    <w:tabs>
                      <w:tab w:val="left" w:pos="576"/>
                      <w:tab w:val="left" w:pos="3119"/>
                    </w:tabs>
                  </w:pPr>
                </w:p>
              </w:tc>
            </w:tr>
            <w:tr w:rsidR="007F61F9" w:rsidRPr="00EB0ECF" w:rsidTr="00723A2B">
              <w:trPr>
                <w:trHeight w:val="794"/>
              </w:trPr>
              <w:tc>
                <w:tcPr>
                  <w:tcW w:w="993" w:type="dxa"/>
                  <w:vAlign w:val="center"/>
                </w:tcPr>
                <w:p w:rsidR="007F61F9" w:rsidRPr="00EB0ECF" w:rsidRDefault="007F61F9" w:rsidP="00723A2B">
                  <w:pPr>
                    <w:pStyle w:val="a6"/>
                    <w:tabs>
                      <w:tab w:val="left" w:pos="576"/>
                      <w:tab w:val="left" w:pos="3119"/>
                    </w:tabs>
                    <w:jc w:val="center"/>
                  </w:pPr>
                  <w:r w:rsidRPr="00EB0ECF">
                    <w:rPr>
                      <w:rFonts w:hint="eastAsia"/>
                    </w:rPr>
                    <w:t>正職員</w:t>
                  </w:r>
                </w:p>
                <w:p w:rsidR="007F61F9" w:rsidRPr="00EB0ECF" w:rsidRDefault="007F61F9" w:rsidP="00723A2B">
                  <w:pPr>
                    <w:pStyle w:val="a6"/>
                    <w:tabs>
                      <w:tab w:val="left" w:pos="576"/>
                      <w:tab w:val="left" w:pos="3119"/>
                    </w:tabs>
                    <w:jc w:val="center"/>
                  </w:pPr>
                  <w:r w:rsidRPr="00EB0ECF">
                    <w:rPr>
                      <w:rFonts w:hint="eastAsia"/>
                    </w:rPr>
                    <w:t>以外</w:t>
                  </w:r>
                </w:p>
              </w:tc>
              <w:tc>
                <w:tcPr>
                  <w:tcW w:w="1275" w:type="dxa"/>
                  <w:vAlign w:val="center"/>
                </w:tcPr>
                <w:p w:rsidR="007F61F9" w:rsidRPr="00EB0ECF" w:rsidRDefault="007F61F9" w:rsidP="00723A2B">
                  <w:pPr>
                    <w:pStyle w:val="a6"/>
                    <w:tabs>
                      <w:tab w:val="left" w:pos="576"/>
                      <w:tab w:val="left" w:pos="3119"/>
                    </w:tabs>
                  </w:pPr>
                  <w:r w:rsidRPr="00EB0ECF">
                    <w:rPr>
                      <w:rFonts w:hint="eastAsia"/>
                    </w:rPr>
                    <w:t>人</w:t>
                  </w:r>
                </w:p>
              </w:tc>
              <w:tc>
                <w:tcPr>
                  <w:tcW w:w="2127" w:type="dxa"/>
                  <w:vAlign w:val="center"/>
                </w:tcPr>
                <w:p w:rsidR="007F61F9" w:rsidRPr="00EB0ECF" w:rsidRDefault="007F61F9" w:rsidP="00723A2B">
                  <w:pPr>
                    <w:pStyle w:val="a6"/>
                    <w:tabs>
                      <w:tab w:val="left" w:pos="576"/>
                      <w:tab w:val="left" w:pos="3119"/>
                    </w:tabs>
                    <w:wordWrap w:val="0"/>
                    <w:ind w:right="167"/>
                    <w:rPr>
                      <w:sz w:val="18"/>
                      <w:szCs w:val="18"/>
                    </w:rPr>
                  </w:pPr>
                  <w:r w:rsidRPr="00EB0ECF">
                    <w:rPr>
                      <w:rFonts w:hint="eastAsia"/>
                      <w:sz w:val="18"/>
                      <w:szCs w:val="18"/>
                    </w:rPr>
                    <w:t xml:space="preserve">　　　　　人</w:t>
                  </w:r>
                </w:p>
              </w:tc>
              <w:tc>
                <w:tcPr>
                  <w:tcW w:w="1984" w:type="dxa"/>
                  <w:vAlign w:val="center"/>
                </w:tcPr>
                <w:p w:rsidR="007F61F9" w:rsidRPr="00EB0ECF" w:rsidRDefault="007F61F9" w:rsidP="00723A2B">
                  <w:pPr>
                    <w:pStyle w:val="a6"/>
                    <w:tabs>
                      <w:tab w:val="left" w:pos="576"/>
                      <w:tab w:val="left" w:pos="3119"/>
                    </w:tabs>
                    <w:wordWrap w:val="0"/>
                    <w:ind w:right="167"/>
                    <w:rPr>
                      <w:sz w:val="18"/>
                      <w:szCs w:val="18"/>
                    </w:rPr>
                  </w:pPr>
                  <w:r w:rsidRPr="00EB0ECF">
                    <w:rPr>
                      <w:rFonts w:hint="eastAsia"/>
                      <w:sz w:val="18"/>
                      <w:szCs w:val="18"/>
                    </w:rPr>
                    <w:t xml:space="preserve">　　　　　人</w:t>
                  </w:r>
                </w:p>
              </w:tc>
              <w:tc>
                <w:tcPr>
                  <w:tcW w:w="1985" w:type="dxa"/>
                  <w:vAlign w:val="center"/>
                </w:tcPr>
                <w:p w:rsidR="007F61F9" w:rsidRPr="00EB0ECF" w:rsidRDefault="007F61F9" w:rsidP="00723A2B">
                  <w:pPr>
                    <w:pStyle w:val="a6"/>
                    <w:tabs>
                      <w:tab w:val="left" w:pos="576"/>
                      <w:tab w:val="left" w:pos="3119"/>
                    </w:tabs>
                  </w:pPr>
                </w:p>
              </w:tc>
            </w:tr>
          </w:tbl>
          <w:p w:rsidR="007F61F9" w:rsidRPr="00EB0ECF" w:rsidRDefault="00D4017A" w:rsidP="007F61F9">
            <w:pPr>
              <w:pStyle w:val="a6"/>
              <w:tabs>
                <w:tab w:val="left" w:pos="576"/>
                <w:tab w:val="left" w:pos="3119"/>
              </w:tabs>
              <w:ind w:right="1576" w:firstLineChars="250" w:firstLine="492"/>
              <w:jc w:val="both"/>
              <w:rPr>
                <w:rFonts w:hAnsi="Arial"/>
                <w:szCs w:val="24"/>
              </w:rPr>
            </w:pPr>
            <w:r w:rsidRPr="00EB0ECF">
              <w:rPr>
                <w:rFonts w:hAnsi="Arial" w:hint="eastAsia"/>
                <w:szCs w:val="24"/>
              </w:rPr>
              <w:t>※参考様式１「従業者</w:t>
            </w:r>
            <w:r w:rsidR="007F61F9" w:rsidRPr="00EB0ECF">
              <w:rPr>
                <w:rFonts w:hAnsi="Arial" w:hint="eastAsia"/>
                <w:szCs w:val="24"/>
              </w:rPr>
              <w:t>数」と一致させてください。</w:t>
            </w:r>
          </w:p>
          <w:p w:rsidR="009C506A" w:rsidRPr="00EB0ECF" w:rsidRDefault="009C506A" w:rsidP="00275BBA"/>
          <w:p w:rsidR="00275BBA" w:rsidRPr="00EB0ECF" w:rsidRDefault="009C506A" w:rsidP="00C16515">
            <w:pPr>
              <w:pStyle w:val="a6"/>
              <w:ind w:firstLineChars="200" w:firstLine="394"/>
              <w:jc w:val="both"/>
            </w:pPr>
            <w:r w:rsidRPr="00EB0ECF">
              <w:rPr>
                <w:rFonts w:hint="eastAsia"/>
              </w:rPr>
              <w:t>エ</w:t>
            </w:r>
            <w:r w:rsidR="00275BBA" w:rsidRPr="00EB0ECF">
              <w:rPr>
                <w:rFonts w:hint="eastAsia"/>
              </w:rPr>
              <w:t xml:space="preserve">　人材育成・職員研修</w:t>
            </w:r>
          </w:p>
          <w:p w:rsidR="00275BBA" w:rsidRPr="00EB0ECF" w:rsidRDefault="00275BBA" w:rsidP="00C16515">
            <w:pPr>
              <w:pStyle w:val="a6"/>
              <w:ind w:firstLineChars="300" w:firstLine="590"/>
              <w:jc w:val="both"/>
            </w:pPr>
            <w:r w:rsidRPr="00EB0ECF">
              <w:rPr>
                <w:rFonts w:hint="eastAsia"/>
              </w:rPr>
              <w:t>【基本方針（考え方）】</w:t>
            </w:r>
          </w:p>
          <w:p w:rsidR="00275BBA" w:rsidRPr="00EB0ECF" w:rsidRDefault="00275BBA" w:rsidP="00C16515">
            <w:pPr>
              <w:pStyle w:val="a6"/>
              <w:ind w:firstLineChars="400" w:firstLine="667"/>
              <w:jc w:val="both"/>
              <w:rPr>
                <w:i/>
                <w:sz w:val="18"/>
                <w:szCs w:val="18"/>
              </w:rPr>
            </w:pPr>
            <w:r w:rsidRPr="00EB0ECF">
              <w:rPr>
                <w:rFonts w:hint="eastAsia"/>
                <w:i/>
                <w:sz w:val="18"/>
                <w:szCs w:val="18"/>
              </w:rPr>
              <w:t>（指定管理者が配置する職員への業務内容のほか危機管理や接遇等に関する研修について）</w:t>
            </w:r>
          </w:p>
          <w:p w:rsidR="00275BBA" w:rsidRPr="00EB0ECF" w:rsidRDefault="00275BBA" w:rsidP="00A813E4">
            <w:pPr>
              <w:pStyle w:val="a6"/>
              <w:ind w:right="788"/>
              <w:jc w:val="both"/>
            </w:pPr>
          </w:p>
          <w:p w:rsidR="00275BBA" w:rsidRPr="00EB0ECF" w:rsidRDefault="00275BBA" w:rsidP="00275BBA">
            <w:pPr>
              <w:pStyle w:val="a6"/>
              <w:ind w:left="354" w:right="788" w:hangingChars="180" w:hanging="354"/>
              <w:jc w:val="both"/>
            </w:pPr>
          </w:p>
          <w:p w:rsidR="00A813E4" w:rsidRPr="00EB0ECF" w:rsidRDefault="00A813E4" w:rsidP="00275BBA">
            <w:pPr>
              <w:pStyle w:val="a6"/>
              <w:ind w:left="354" w:right="788" w:hangingChars="180" w:hanging="354"/>
              <w:jc w:val="both"/>
            </w:pPr>
          </w:p>
          <w:p w:rsidR="00275BBA" w:rsidRPr="00EB0ECF" w:rsidRDefault="00275BBA" w:rsidP="00275BBA">
            <w:pPr>
              <w:pStyle w:val="a6"/>
              <w:ind w:left="354" w:right="788" w:hangingChars="180" w:hanging="354"/>
              <w:jc w:val="both"/>
            </w:pPr>
          </w:p>
          <w:p w:rsidR="00275BBA" w:rsidRPr="00EB0ECF" w:rsidRDefault="00275BBA" w:rsidP="00C16515">
            <w:pPr>
              <w:pStyle w:val="a6"/>
              <w:ind w:firstLineChars="300" w:firstLine="590"/>
              <w:jc w:val="both"/>
            </w:pPr>
            <w:r w:rsidRPr="00EB0ECF">
              <w:rPr>
                <w:rFonts w:hint="eastAsia"/>
              </w:rPr>
              <w:t>【研修状況及び今後の計画】</w:t>
            </w:r>
          </w:p>
          <w:p w:rsidR="00275BBA" w:rsidRPr="00EB0ECF" w:rsidRDefault="00275BBA" w:rsidP="00C16515">
            <w:pPr>
              <w:pStyle w:val="a6"/>
              <w:ind w:firstLineChars="400" w:firstLine="667"/>
              <w:jc w:val="both"/>
              <w:rPr>
                <w:i/>
                <w:sz w:val="18"/>
                <w:szCs w:val="18"/>
              </w:rPr>
            </w:pPr>
            <w:r w:rsidRPr="00EB0ECF">
              <w:rPr>
                <w:rFonts w:hint="eastAsia"/>
                <w:i/>
                <w:sz w:val="18"/>
                <w:szCs w:val="18"/>
              </w:rPr>
              <w:t>（社内及び社外研修、各種講習会への参加状況等）</w:t>
            </w:r>
          </w:p>
          <w:p w:rsidR="00275BBA" w:rsidRPr="00EB0ECF" w:rsidRDefault="00275BBA" w:rsidP="00275BBA">
            <w:pPr>
              <w:pStyle w:val="a6"/>
              <w:ind w:left="354" w:right="788" w:hangingChars="180" w:hanging="354"/>
              <w:jc w:val="both"/>
            </w:pPr>
          </w:p>
          <w:p w:rsidR="00275BBA" w:rsidRPr="00EB0ECF" w:rsidRDefault="00275BBA" w:rsidP="00A813E4">
            <w:pPr>
              <w:pStyle w:val="a6"/>
              <w:ind w:right="788"/>
              <w:jc w:val="both"/>
            </w:pPr>
          </w:p>
          <w:p w:rsidR="00275BBA" w:rsidRPr="00EB0ECF" w:rsidRDefault="00275BBA" w:rsidP="00275BBA">
            <w:pPr>
              <w:pStyle w:val="a6"/>
              <w:ind w:left="354" w:right="788" w:hangingChars="180" w:hanging="354"/>
              <w:jc w:val="both"/>
            </w:pPr>
          </w:p>
          <w:p w:rsidR="00A813E4" w:rsidRPr="00EB0ECF" w:rsidRDefault="00A813E4" w:rsidP="00275BBA">
            <w:pPr>
              <w:pStyle w:val="a6"/>
              <w:ind w:left="354" w:right="788" w:hangingChars="180" w:hanging="354"/>
              <w:jc w:val="both"/>
            </w:pPr>
          </w:p>
          <w:p w:rsidR="00275BBA" w:rsidRPr="00EB0ECF" w:rsidRDefault="009C506A" w:rsidP="0076003D">
            <w:pPr>
              <w:pStyle w:val="a6"/>
              <w:ind w:leftChars="200" w:left="591" w:hangingChars="100" w:hanging="197"/>
              <w:jc w:val="both"/>
            </w:pPr>
            <w:r w:rsidRPr="00EB0ECF">
              <w:rPr>
                <w:rFonts w:hint="eastAsia"/>
              </w:rPr>
              <w:t>オ</w:t>
            </w:r>
            <w:r w:rsidR="00275BBA" w:rsidRPr="00EB0ECF">
              <w:rPr>
                <w:rFonts w:hint="eastAsia"/>
              </w:rPr>
              <w:t xml:space="preserve">　共同</w:t>
            </w:r>
            <w:r w:rsidR="00205BDB" w:rsidRPr="00EB0ECF">
              <w:rPr>
                <w:rFonts w:hint="eastAsia"/>
              </w:rPr>
              <w:t>企業</w:t>
            </w:r>
            <w:r w:rsidR="00275BBA" w:rsidRPr="00EB0ECF">
              <w:rPr>
                <w:rFonts w:hint="eastAsia"/>
              </w:rPr>
              <w:t>体構成団体の責任・役割分担（申請者が共同</w:t>
            </w:r>
            <w:r w:rsidR="00A813E4" w:rsidRPr="00EB0ECF">
              <w:rPr>
                <w:rFonts w:hint="eastAsia"/>
              </w:rPr>
              <w:t>企業</w:t>
            </w:r>
            <w:r w:rsidR="00275BBA" w:rsidRPr="00EB0ECF">
              <w:rPr>
                <w:rFonts w:hint="eastAsia"/>
              </w:rPr>
              <w:t>体の場合のみ記入してください。）</w:t>
            </w:r>
          </w:p>
          <w:p w:rsidR="00275BBA" w:rsidRPr="00EB0ECF" w:rsidRDefault="00275BBA" w:rsidP="00275BBA">
            <w:pPr>
              <w:pStyle w:val="a6"/>
              <w:ind w:left="354" w:right="788" w:hangingChars="180" w:hanging="354"/>
              <w:jc w:val="both"/>
            </w:pPr>
          </w:p>
          <w:p w:rsidR="00275BBA" w:rsidRPr="00EB0ECF" w:rsidRDefault="00275BBA" w:rsidP="00275BBA">
            <w:pPr>
              <w:pStyle w:val="a6"/>
              <w:ind w:left="354" w:right="788" w:hangingChars="180" w:hanging="354"/>
              <w:jc w:val="both"/>
            </w:pPr>
          </w:p>
          <w:p w:rsidR="00A813E4" w:rsidRPr="00EB0ECF" w:rsidRDefault="00A813E4" w:rsidP="00275BBA">
            <w:pPr>
              <w:pStyle w:val="a6"/>
              <w:ind w:left="354" w:right="788" w:hangingChars="180" w:hanging="354"/>
              <w:jc w:val="both"/>
            </w:pPr>
          </w:p>
          <w:p w:rsidR="00D36980" w:rsidRPr="00EB0ECF" w:rsidRDefault="00D36980" w:rsidP="00D36980">
            <w:pPr>
              <w:pStyle w:val="a6"/>
              <w:jc w:val="both"/>
            </w:pPr>
          </w:p>
          <w:p w:rsidR="00275BBA" w:rsidRPr="00EB0ECF" w:rsidRDefault="00D36980" w:rsidP="009C506A">
            <w:pPr>
              <w:pStyle w:val="a6"/>
              <w:jc w:val="both"/>
            </w:pPr>
            <w:r w:rsidRPr="00EB0ECF">
              <w:rPr>
                <w:rFonts w:hint="eastAsia"/>
              </w:rPr>
              <w:t>（２）</w:t>
            </w:r>
            <w:r w:rsidR="00275BBA" w:rsidRPr="00EB0ECF">
              <w:rPr>
                <w:rFonts w:hint="eastAsia"/>
              </w:rPr>
              <w:t xml:space="preserve">　財務状況の健全性及び金融機関・出資者等の支援体制</w:t>
            </w:r>
          </w:p>
        </w:tc>
      </w:tr>
    </w:tbl>
    <w:p w:rsidR="00DE123E" w:rsidRPr="00EB0ECF" w:rsidRDefault="00DE123E" w:rsidP="00DE123E">
      <w:r w:rsidRPr="00EB0ECF">
        <w:rPr>
          <w:rFonts w:hint="eastAsia"/>
        </w:rPr>
        <w:t>※１　用紙が不足する場合は、継続用紙または別紙を付けてください。</w:t>
      </w:r>
    </w:p>
    <w:p w:rsidR="00DE123E" w:rsidRPr="00EB0ECF" w:rsidRDefault="00DE123E" w:rsidP="00DE123E">
      <w:r w:rsidRPr="00EB0ECF">
        <w:rPr>
          <w:rFonts w:hint="eastAsia"/>
        </w:rPr>
        <w:t>※２　必要に応じて説明資料を添付してください。</w:t>
      </w:r>
    </w:p>
    <w:p w:rsidR="00706189" w:rsidRPr="00EB0ECF" w:rsidRDefault="00AE6FB7" w:rsidP="00A847EB">
      <w:pPr>
        <w:jc w:val="right"/>
        <w:rPr>
          <w:ins w:id="187" w:author="user" w:date="2015-03-27T10:36:00Z"/>
        </w:rPr>
      </w:pPr>
      <w:ins w:id="188" w:author="user" w:date="2015-03-04T00:55:00Z">
        <w:r w:rsidRPr="00EB0ECF">
          <w:br w:type="page"/>
        </w:r>
      </w:ins>
      <w:r w:rsidR="003726FA" w:rsidRPr="00EB0ECF">
        <w:rPr>
          <w:rFonts w:hint="eastAsia"/>
        </w:rPr>
        <w:lastRenderedPageBreak/>
        <w:t>様式４－</w:t>
      </w:r>
      <w:r w:rsidR="00A847EB" w:rsidRPr="00EB0ECF">
        <w:rPr>
          <w:rFonts w:hint="eastAsia"/>
        </w:rPr>
        <w:t>９</w:t>
      </w:r>
    </w:p>
    <w:p w:rsidR="006A2BDD" w:rsidRPr="00EB0ECF" w:rsidRDefault="00763C59" w:rsidP="006A2BDD">
      <w:pPr>
        <w:rPr>
          <w:ins w:id="189" w:author="user" w:date="2015-03-04T00:27:00Z"/>
        </w:rPr>
      </w:pPr>
      <w:r w:rsidRPr="00EB0ECF">
        <w:rPr>
          <w:rFonts w:ascii="ＭＳ ゴシック" w:eastAsia="ＭＳ ゴシック" w:hAnsi="ＭＳ ゴシック" w:hint="eastAsia"/>
        </w:rPr>
        <w:t>山形県体育館及び山形県武道館</w:t>
      </w:r>
      <w:r w:rsidR="006A2BDD" w:rsidRPr="00EB0ECF">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726FA" w:rsidRPr="00EB0ECF" w:rsidTr="003726FA">
        <w:trPr>
          <w:trHeight w:val="690"/>
          <w:ins w:id="190" w:author="user" w:date="2015-03-04T00:27:00Z"/>
        </w:trPr>
        <w:tc>
          <w:tcPr>
            <w:tcW w:w="1140" w:type="dxa"/>
            <w:vAlign w:val="center"/>
          </w:tcPr>
          <w:p w:rsidR="003726FA" w:rsidRPr="00EB0ECF" w:rsidRDefault="003726FA" w:rsidP="003726FA">
            <w:pPr>
              <w:jc w:val="center"/>
              <w:rPr>
                <w:ins w:id="191" w:author="user" w:date="2015-03-04T00:27:00Z"/>
                <w:sz w:val="22"/>
                <w:szCs w:val="22"/>
              </w:rPr>
            </w:pPr>
            <w:ins w:id="192" w:author="user" w:date="2015-03-04T00:27:00Z">
              <w:r w:rsidRPr="00EB0ECF">
                <w:rPr>
                  <w:rFonts w:hint="eastAsia"/>
                  <w:sz w:val="22"/>
                  <w:szCs w:val="22"/>
                </w:rPr>
                <w:t>整理番号</w:t>
              </w:r>
            </w:ins>
          </w:p>
        </w:tc>
        <w:tc>
          <w:tcPr>
            <w:tcW w:w="2040" w:type="dxa"/>
            <w:vAlign w:val="center"/>
          </w:tcPr>
          <w:p w:rsidR="003726FA" w:rsidRPr="00EB0ECF" w:rsidRDefault="003726FA" w:rsidP="003726FA">
            <w:pPr>
              <w:rPr>
                <w:ins w:id="193" w:author="user" w:date="2015-03-04T00:27:00Z"/>
                <w:b/>
                <w:sz w:val="22"/>
                <w:szCs w:val="22"/>
              </w:rPr>
            </w:pPr>
          </w:p>
        </w:tc>
        <w:tc>
          <w:tcPr>
            <w:tcW w:w="3176" w:type="dxa"/>
            <w:tcBorders>
              <w:top w:val="single" w:sz="4" w:space="0" w:color="FFFFFF"/>
              <w:bottom w:val="single" w:sz="4" w:space="0" w:color="FFFFFF"/>
              <w:right w:val="single" w:sz="4" w:space="0" w:color="FFFFFF"/>
            </w:tcBorders>
            <w:vAlign w:val="center"/>
          </w:tcPr>
          <w:p w:rsidR="003726FA" w:rsidRPr="00EB0ECF" w:rsidRDefault="003726FA" w:rsidP="003726FA">
            <w:pPr>
              <w:rPr>
                <w:ins w:id="194" w:author="user" w:date="2015-03-04T00:27:00Z"/>
                <w:sz w:val="18"/>
                <w:szCs w:val="18"/>
              </w:rPr>
            </w:pPr>
            <w:ins w:id="195" w:author="user" w:date="2015-03-04T00:27:00Z">
              <w:r w:rsidRPr="00EB0ECF">
                <w:rPr>
                  <w:rFonts w:hint="eastAsia"/>
                  <w:sz w:val="18"/>
                  <w:szCs w:val="18"/>
                </w:rPr>
                <w:t>※整理番号は事務局で記入します。</w:t>
              </w:r>
            </w:ins>
          </w:p>
        </w:tc>
      </w:tr>
    </w:tbl>
    <w:p w:rsidR="003726FA" w:rsidRPr="00EB0ECF" w:rsidRDefault="003726FA" w:rsidP="003726FA">
      <w:pPr>
        <w:rPr>
          <w:ins w:id="196" w:author="user" w:date="2015-03-04T00:27:00Z"/>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75BBA" w:rsidRPr="00EB0ECF" w:rsidTr="00275BB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275BBA" w:rsidRPr="00EB0ECF" w:rsidRDefault="00D36980" w:rsidP="00275BBA">
            <w:pPr>
              <w:pStyle w:val="a6"/>
              <w:ind w:right="788"/>
              <w:jc w:val="both"/>
            </w:pPr>
            <w:r w:rsidRPr="00EB0ECF">
              <w:rPr>
                <w:rFonts w:hint="eastAsia"/>
              </w:rPr>
              <w:t>４</w:t>
            </w:r>
          </w:p>
        </w:tc>
        <w:tc>
          <w:tcPr>
            <w:tcW w:w="8716" w:type="dxa"/>
            <w:tcBorders>
              <w:top w:val="single" w:sz="12" w:space="0" w:color="auto"/>
              <w:left w:val="single" w:sz="4" w:space="0" w:color="auto"/>
              <w:bottom w:val="single" w:sz="4" w:space="0" w:color="auto"/>
              <w:right w:val="single" w:sz="12" w:space="0" w:color="auto"/>
            </w:tcBorders>
            <w:vAlign w:val="center"/>
          </w:tcPr>
          <w:p w:rsidR="00275BBA" w:rsidRPr="00EB0ECF" w:rsidRDefault="00275BBA" w:rsidP="00275BBA">
            <w:pPr>
              <w:pStyle w:val="a6"/>
              <w:ind w:right="788"/>
              <w:jc w:val="both"/>
            </w:pPr>
            <w:r w:rsidRPr="00EB0ECF">
              <w:rPr>
                <w:rFonts w:hint="eastAsia"/>
              </w:rPr>
              <w:t>その他</w:t>
            </w:r>
          </w:p>
        </w:tc>
      </w:tr>
      <w:tr w:rsidR="00275BBA" w:rsidRPr="00EB0ECF" w:rsidTr="00275BBA">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275BBA" w:rsidRPr="00EB0ECF" w:rsidRDefault="00D36980" w:rsidP="00D36980">
            <w:pPr>
              <w:pStyle w:val="a6"/>
              <w:jc w:val="left"/>
            </w:pPr>
            <w:r w:rsidRPr="00EB0ECF">
              <w:rPr>
                <w:rFonts w:hint="eastAsia"/>
              </w:rPr>
              <w:t>（１）</w:t>
            </w:r>
            <w:r w:rsidR="00275BBA" w:rsidRPr="00EB0ECF">
              <w:rPr>
                <w:rFonts w:hint="eastAsia"/>
              </w:rPr>
              <w:t xml:space="preserve">　利用者要望への対応</w:t>
            </w:r>
          </w:p>
          <w:p w:rsidR="00275BBA" w:rsidRPr="00EB0ECF" w:rsidRDefault="00D36980" w:rsidP="00C16515">
            <w:pPr>
              <w:pStyle w:val="a6"/>
              <w:ind w:firstLineChars="200" w:firstLine="394"/>
              <w:jc w:val="left"/>
            </w:pPr>
            <w:r w:rsidRPr="00EB0ECF">
              <w:rPr>
                <w:rFonts w:hint="eastAsia"/>
              </w:rPr>
              <w:t>ア</w:t>
            </w:r>
            <w:r w:rsidR="00275BBA" w:rsidRPr="00EB0ECF">
              <w:rPr>
                <w:rFonts w:hint="eastAsia"/>
              </w:rPr>
              <w:t xml:space="preserve">　利用者ニーズの把握、対応</w:t>
            </w:r>
          </w:p>
          <w:p w:rsidR="00275BBA" w:rsidRPr="00EB0ECF" w:rsidRDefault="00275BBA" w:rsidP="00275BBA">
            <w:pPr>
              <w:pStyle w:val="a6"/>
              <w:ind w:left="354" w:right="788" w:hangingChars="180" w:hanging="354"/>
              <w:jc w:val="left"/>
            </w:pPr>
          </w:p>
          <w:p w:rsidR="00275BBA" w:rsidRPr="00EB0ECF" w:rsidRDefault="00275BBA" w:rsidP="00275BBA">
            <w:pPr>
              <w:pStyle w:val="a6"/>
              <w:ind w:left="354" w:right="788" w:hangingChars="180" w:hanging="354"/>
              <w:jc w:val="left"/>
            </w:pPr>
          </w:p>
          <w:p w:rsidR="00275BBA" w:rsidRPr="00EB0ECF" w:rsidRDefault="00275BBA" w:rsidP="00275BBA">
            <w:pPr>
              <w:pStyle w:val="a6"/>
              <w:ind w:left="354" w:right="788" w:hangingChars="180" w:hanging="354"/>
              <w:jc w:val="left"/>
            </w:pPr>
          </w:p>
          <w:p w:rsidR="00275BBA" w:rsidRPr="00EB0ECF" w:rsidRDefault="00275BBA" w:rsidP="00275BBA">
            <w:pPr>
              <w:pStyle w:val="a6"/>
              <w:ind w:left="354" w:right="788" w:hangingChars="180" w:hanging="354"/>
              <w:jc w:val="left"/>
            </w:pPr>
          </w:p>
          <w:p w:rsidR="00275BBA" w:rsidRPr="00EB0ECF" w:rsidRDefault="00D36980" w:rsidP="00C16515">
            <w:pPr>
              <w:pStyle w:val="a6"/>
              <w:ind w:firstLineChars="200" w:firstLine="394"/>
              <w:jc w:val="left"/>
            </w:pPr>
            <w:r w:rsidRPr="00EB0ECF">
              <w:rPr>
                <w:rFonts w:hint="eastAsia"/>
              </w:rPr>
              <w:t>イ</w:t>
            </w:r>
            <w:r w:rsidR="00275BBA" w:rsidRPr="00EB0ECF">
              <w:rPr>
                <w:rFonts w:hint="eastAsia"/>
              </w:rPr>
              <w:t xml:space="preserve">　苦情への対応、体制</w:t>
            </w:r>
          </w:p>
          <w:p w:rsidR="00275BBA" w:rsidRPr="00EB0ECF" w:rsidRDefault="00275BBA" w:rsidP="00275BBA">
            <w:pPr>
              <w:pStyle w:val="a6"/>
              <w:ind w:left="354" w:right="788" w:hangingChars="180" w:hanging="354"/>
              <w:jc w:val="left"/>
            </w:pPr>
          </w:p>
          <w:p w:rsidR="00275BBA" w:rsidRPr="00EB0ECF" w:rsidRDefault="00275BBA" w:rsidP="00275BBA">
            <w:pPr>
              <w:pStyle w:val="a6"/>
              <w:ind w:left="354" w:right="788" w:hangingChars="180" w:hanging="354"/>
              <w:jc w:val="left"/>
            </w:pPr>
          </w:p>
          <w:p w:rsidR="00275BBA" w:rsidRPr="00EB0ECF" w:rsidRDefault="00275BBA" w:rsidP="00275BBA">
            <w:pPr>
              <w:pStyle w:val="a6"/>
              <w:ind w:left="354" w:right="788" w:hangingChars="180" w:hanging="354"/>
              <w:jc w:val="left"/>
            </w:pPr>
          </w:p>
          <w:p w:rsidR="00275BBA" w:rsidRPr="00EB0ECF" w:rsidRDefault="00275BBA" w:rsidP="00275BBA">
            <w:pPr>
              <w:pStyle w:val="a6"/>
              <w:ind w:left="354" w:right="788" w:hangingChars="180" w:hanging="354"/>
              <w:jc w:val="left"/>
            </w:pPr>
          </w:p>
          <w:p w:rsidR="00275BBA" w:rsidRPr="00EB0ECF" w:rsidRDefault="00275BBA" w:rsidP="00275BBA">
            <w:pPr>
              <w:pStyle w:val="a6"/>
              <w:ind w:left="354" w:right="788" w:hangingChars="180" w:hanging="354"/>
              <w:jc w:val="left"/>
            </w:pPr>
          </w:p>
          <w:p w:rsidR="00275BBA" w:rsidRPr="00EB0ECF" w:rsidRDefault="00CF3DEB" w:rsidP="00CF3DEB">
            <w:pPr>
              <w:pStyle w:val="a6"/>
              <w:jc w:val="left"/>
            </w:pPr>
            <w:r w:rsidRPr="00EB0ECF">
              <w:rPr>
                <w:rFonts w:hint="eastAsia"/>
              </w:rPr>
              <w:t>（２）</w:t>
            </w:r>
            <w:r w:rsidR="00275BBA" w:rsidRPr="00EB0ECF">
              <w:rPr>
                <w:rFonts w:hint="eastAsia"/>
              </w:rPr>
              <w:t xml:space="preserve">　危機管理と情報管理</w:t>
            </w:r>
          </w:p>
          <w:p w:rsidR="00275BBA" w:rsidRPr="00EB0ECF" w:rsidRDefault="00CF3DEB" w:rsidP="00C16515">
            <w:pPr>
              <w:pStyle w:val="a6"/>
              <w:ind w:firstLineChars="200" w:firstLine="394"/>
              <w:jc w:val="left"/>
            </w:pPr>
            <w:r w:rsidRPr="00EB0ECF">
              <w:rPr>
                <w:rFonts w:hint="eastAsia"/>
              </w:rPr>
              <w:t>ア</w:t>
            </w:r>
            <w:r w:rsidR="00275BBA" w:rsidRPr="00EB0ECF">
              <w:rPr>
                <w:rFonts w:hint="eastAsia"/>
              </w:rPr>
              <w:t xml:space="preserve">　危機管理</w:t>
            </w:r>
          </w:p>
          <w:p w:rsidR="00275BBA" w:rsidRPr="00EB0ECF" w:rsidRDefault="00275BBA" w:rsidP="00C16515">
            <w:pPr>
              <w:pStyle w:val="a6"/>
              <w:ind w:firstLineChars="400" w:firstLine="667"/>
              <w:jc w:val="left"/>
            </w:pPr>
            <w:r w:rsidRPr="00EB0ECF">
              <w:rPr>
                <w:rFonts w:hint="eastAsia"/>
                <w:i/>
                <w:sz w:val="18"/>
                <w:szCs w:val="18"/>
              </w:rPr>
              <w:t>（緊急時の連絡（危機管理）体制、対応マニュアル及び火災・防災訓練の実施計画等</w:t>
            </w:r>
            <w:r w:rsidR="00BF7B60" w:rsidRPr="00EB0ECF">
              <w:rPr>
                <w:rFonts w:hint="eastAsia"/>
                <w:i/>
                <w:sz w:val="18"/>
                <w:szCs w:val="18"/>
              </w:rPr>
              <w:t>）</w:t>
            </w:r>
          </w:p>
          <w:p w:rsidR="00275BBA" w:rsidRPr="00EB0ECF" w:rsidRDefault="00275BBA" w:rsidP="00275BBA">
            <w:pPr>
              <w:pStyle w:val="a6"/>
              <w:ind w:leftChars="100" w:left="354" w:right="788" w:hangingChars="80" w:hanging="157"/>
              <w:jc w:val="left"/>
            </w:pPr>
          </w:p>
          <w:p w:rsidR="00275BBA" w:rsidRPr="00EB0ECF" w:rsidRDefault="00275BBA" w:rsidP="00275BBA">
            <w:pPr>
              <w:pStyle w:val="a6"/>
              <w:ind w:leftChars="100" w:left="354" w:right="788" w:hangingChars="80" w:hanging="157"/>
              <w:jc w:val="left"/>
            </w:pPr>
          </w:p>
          <w:p w:rsidR="00275BBA" w:rsidRPr="00EB0ECF" w:rsidRDefault="00275BBA" w:rsidP="00275BBA">
            <w:pPr>
              <w:pStyle w:val="a6"/>
              <w:ind w:leftChars="100" w:left="354" w:right="788" w:hangingChars="80" w:hanging="157"/>
              <w:jc w:val="left"/>
            </w:pPr>
          </w:p>
          <w:p w:rsidR="00275BBA" w:rsidRPr="00EB0ECF" w:rsidRDefault="00CF3DEB" w:rsidP="00C16515">
            <w:pPr>
              <w:pStyle w:val="a6"/>
              <w:ind w:firstLineChars="200" w:firstLine="394"/>
              <w:jc w:val="left"/>
            </w:pPr>
            <w:r w:rsidRPr="00EB0ECF">
              <w:rPr>
                <w:rFonts w:hint="eastAsia"/>
              </w:rPr>
              <w:t>イ</w:t>
            </w:r>
            <w:r w:rsidR="00275BBA" w:rsidRPr="00EB0ECF">
              <w:rPr>
                <w:rFonts w:hint="eastAsia"/>
              </w:rPr>
              <w:t xml:space="preserve">　情報管理</w:t>
            </w:r>
          </w:p>
          <w:p w:rsidR="00275BBA" w:rsidRPr="00EB0ECF" w:rsidRDefault="00275BBA" w:rsidP="003F31C7">
            <w:pPr>
              <w:pStyle w:val="a6"/>
              <w:ind w:firstLineChars="300" w:firstLine="590"/>
              <w:jc w:val="left"/>
            </w:pPr>
            <w:r w:rsidRPr="00EB0ECF">
              <w:rPr>
                <w:rFonts w:hint="eastAsia"/>
              </w:rPr>
              <w:t>【個人情報（保護）に係る取組み】</w:t>
            </w:r>
          </w:p>
          <w:p w:rsidR="00275BBA" w:rsidRPr="00EB0ECF" w:rsidRDefault="00275BBA" w:rsidP="00275BBA">
            <w:pPr>
              <w:pStyle w:val="a6"/>
              <w:ind w:left="378" w:right="788" w:hanging="168"/>
              <w:jc w:val="left"/>
            </w:pPr>
          </w:p>
          <w:p w:rsidR="00275BBA" w:rsidRPr="00EB0ECF" w:rsidRDefault="00275BBA" w:rsidP="00275BBA">
            <w:pPr>
              <w:pStyle w:val="a6"/>
              <w:ind w:left="378" w:right="788" w:hanging="168"/>
              <w:jc w:val="left"/>
            </w:pPr>
          </w:p>
          <w:p w:rsidR="00275BBA" w:rsidRPr="00EB0ECF" w:rsidRDefault="00275BBA" w:rsidP="003F31C7">
            <w:pPr>
              <w:pStyle w:val="a6"/>
              <w:ind w:firstLineChars="300" w:firstLine="590"/>
              <w:jc w:val="left"/>
            </w:pPr>
            <w:r w:rsidRPr="00EB0ECF">
              <w:rPr>
                <w:rFonts w:hint="eastAsia"/>
              </w:rPr>
              <w:t>【情報公開に係る取組み】</w:t>
            </w:r>
          </w:p>
          <w:p w:rsidR="00275BBA" w:rsidRPr="00EB0ECF" w:rsidRDefault="00275BBA" w:rsidP="00275BBA">
            <w:pPr>
              <w:pStyle w:val="a6"/>
              <w:ind w:left="378" w:right="788" w:hanging="168"/>
              <w:jc w:val="left"/>
            </w:pPr>
          </w:p>
          <w:p w:rsidR="009C506A" w:rsidRPr="00EB0ECF" w:rsidRDefault="009C506A" w:rsidP="00275BBA">
            <w:pPr>
              <w:pStyle w:val="a6"/>
              <w:ind w:left="378" w:right="788" w:hanging="168"/>
              <w:jc w:val="left"/>
            </w:pPr>
          </w:p>
          <w:p w:rsidR="009C506A" w:rsidRPr="00EB0ECF" w:rsidRDefault="009C506A" w:rsidP="00275BBA">
            <w:pPr>
              <w:pStyle w:val="a6"/>
              <w:ind w:left="378" w:right="788" w:hanging="168"/>
              <w:jc w:val="left"/>
            </w:pPr>
            <w:r w:rsidRPr="00EB0ECF">
              <w:rPr>
                <w:rFonts w:hint="eastAsia"/>
              </w:rPr>
              <w:t xml:space="preserve">　　【公益通報者保護に係る取組み】</w:t>
            </w:r>
          </w:p>
          <w:p w:rsidR="009C506A" w:rsidRPr="00EB0ECF" w:rsidRDefault="009C506A" w:rsidP="00CF3DEB">
            <w:pPr>
              <w:pStyle w:val="a6"/>
              <w:ind w:right="788"/>
              <w:jc w:val="left"/>
            </w:pPr>
          </w:p>
          <w:p w:rsidR="009C506A" w:rsidRPr="00EB0ECF" w:rsidRDefault="009C506A" w:rsidP="00CF3DEB">
            <w:pPr>
              <w:pStyle w:val="a6"/>
              <w:ind w:right="788"/>
              <w:jc w:val="left"/>
            </w:pPr>
          </w:p>
          <w:p w:rsidR="00CF3DEB" w:rsidRPr="00EB0ECF" w:rsidRDefault="00CF3DEB" w:rsidP="00CF3DEB">
            <w:pPr>
              <w:pStyle w:val="a6"/>
              <w:ind w:right="788"/>
              <w:jc w:val="left"/>
            </w:pPr>
            <w:r w:rsidRPr="00EB0ECF">
              <w:rPr>
                <w:rFonts w:hint="eastAsia"/>
              </w:rPr>
              <w:t>（３）</w:t>
            </w:r>
            <w:r w:rsidR="00623464" w:rsidRPr="00EB0ECF">
              <w:rPr>
                <w:rFonts w:hint="eastAsia"/>
              </w:rPr>
              <w:t>県の施策への協力</w:t>
            </w:r>
          </w:p>
          <w:p w:rsidR="00275BBA" w:rsidRPr="00EB0ECF" w:rsidRDefault="00275BBA" w:rsidP="00464181">
            <w:pPr>
              <w:pStyle w:val="a6"/>
              <w:ind w:right="788"/>
              <w:jc w:val="left"/>
            </w:pPr>
          </w:p>
        </w:tc>
      </w:tr>
    </w:tbl>
    <w:p w:rsidR="003726FA" w:rsidRPr="00EB0ECF" w:rsidRDefault="003726FA" w:rsidP="003726FA">
      <w:pPr>
        <w:rPr>
          <w:ins w:id="197" w:author="user" w:date="2015-03-04T00:27:00Z"/>
        </w:rPr>
      </w:pPr>
      <w:ins w:id="198" w:author="user" w:date="2015-03-04T00:27:00Z">
        <w:r w:rsidRPr="00EB0ECF">
          <w:rPr>
            <w:rFonts w:hint="eastAsia"/>
          </w:rPr>
          <w:t>※１　用紙が不足する場合は、継続用紙または別紙を付けてください。</w:t>
        </w:r>
      </w:ins>
    </w:p>
    <w:p w:rsidR="003726FA" w:rsidRPr="00EB0ECF" w:rsidRDefault="003726FA" w:rsidP="003726FA">
      <w:pPr>
        <w:rPr>
          <w:ins w:id="199" w:author="user" w:date="2015-03-04T00:27:00Z"/>
        </w:rPr>
      </w:pPr>
      <w:ins w:id="200" w:author="user" w:date="2015-03-04T00:27:00Z">
        <w:r w:rsidRPr="00EB0ECF">
          <w:rPr>
            <w:rFonts w:hint="eastAsia"/>
          </w:rPr>
          <w:t>※２　必要に応じて説明資料を添付してください。</w:t>
        </w:r>
      </w:ins>
    </w:p>
    <w:p w:rsidR="003726FA" w:rsidRPr="00EB0ECF" w:rsidRDefault="003726FA" w:rsidP="00900BD4"/>
    <w:p w:rsidR="00706189" w:rsidRPr="00EB0ECF" w:rsidRDefault="00430CC2">
      <w:pPr>
        <w:jc w:val="right"/>
      </w:pPr>
      <w:r w:rsidRPr="00EB0ECF">
        <w:br w:type="page"/>
      </w:r>
      <w:r w:rsidR="00AB4309" w:rsidRPr="00EB0ECF">
        <w:rPr>
          <w:rFonts w:hint="eastAsia"/>
        </w:rPr>
        <w:lastRenderedPageBreak/>
        <w:t>様式６</w:t>
      </w:r>
    </w:p>
    <w:p w:rsidR="00AB4309" w:rsidRPr="00EB0ECF" w:rsidRDefault="00AB4309" w:rsidP="00AB4309">
      <w:pPr>
        <w:jc w:val="center"/>
        <w:rPr>
          <w:sz w:val="24"/>
          <w:szCs w:val="24"/>
        </w:rPr>
      </w:pPr>
      <w:r w:rsidRPr="00EB0ECF">
        <w:rPr>
          <w:rFonts w:hint="eastAsia"/>
          <w:spacing w:val="35"/>
          <w:kern w:val="0"/>
          <w:sz w:val="24"/>
          <w:szCs w:val="24"/>
          <w:fitText w:val="2724" w:id="-1771772160"/>
        </w:rPr>
        <w:t>施設管理年間計画</w:t>
      </w:r>
      <w:r w:rsidRPr="00EB0ECF">
        <w:rPr>
          <w:rFonts w:hint="eastAsia"/>
          <w:spacing w:val="2"/>
          <w:kern w:val="0"/>
          <w:sz w:val="24"/>
          <w:szCs w:val="24"/>
          <w:fitText w:val="2724" w:id="-1771772160"/>
        </w:rPr>
        <w:t>表</w:t>
      </w:r>
    </w:p>
    <w:p w:rsidR="00AB4309" w:rsidRPr="00EB0ECF" w:rsidRDefault="00AB4309" w:rsidP="00AB430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519"/>
        <w:gridCol w:w="520"/>
        <w:gridCol w:w="520"/>
        <w:gridCol w:w="520"/>
        <w:gridCol w:w="519"/>
        <w:gridCol w:w="520"/>
        <w:gridCol w:w="520"/>
        <w:gridCol w:w="520"/>
        <w:gridCol w:w="519"/>
        <w:gridCol w:w="520"/>
        <w:gridCol w:w="520"/>
        <w:gridCol w:w="520"/>
        <w:gridCol w:w="948"/>
      </w:tblGrid>
      <w:tr w:rsidR="00A220C1" w:rsidRPr="00EB0ECF" w:rsidTr="00A220C1">
        <w:trPr>
          <w:trHeight w:val="345"/>
        </w:trPr>
        <w:tc>
          <w:tcPr>
            <w:tcW w:w="1985" w:type="dxa"/>
            <w:vAlign w:val="center"/>
          </w:tcPr>
          <w:p w:rsidR="00FF7C39" w:rsidRPr="00EB0ECF" w:rsidRDefault="00FF7C39" w:rsidP="00AB4309">
            <w:pPr>
              <w:jc w:val="center"/>
            </w:pPr>
            <w:r w:rsidRPr="00EB0ECF">
              <w:rPr>
                <w:rFonts w:hint="eastAsia"/>
              </w:rPr>
              <w:t>業務名</w:t>
            </w:r>
          </w:p>
        </w:tc>
        <w:tc>
          <w:tcPr>
            <w:tcW w:w="519" w:type="dxa"/>
            <w:vAlign w:val="center"/>
          </w:tcPr>
          <w:p w:rsidR="00FF7C39" w:rsidRPr="00EB0ECF" w:rsidRDefault="00FF7C39" w:rsidP="00AB4309">
            <w:pPr>
              <w:jc w:val="center"/>
              <w:rPr>
                <w:w w:val="66"/>
              </w:rPr>
            </w:pPr>
            <w:r w:rsidRPr="00EB0ECF">
              <w:rPr>
                <w:rFonts w:hint="eastAsia"/>
                <w:w w:val="66"/>
              </w:rPr>
              <w:t>４月</w:t>
            </w:r>
          </w:p>
        </w:tc>
        <w:tc>
          <w:tcPr>
            <w:tcW w:w="520" w:type="dxa"/>
            <w:vAlign w:val="center"/>
          </w:tcPr>
          <w:p w:rsidR="00FF7C39" w:rsidRPr="00EB0ECF" w:rsidRDefault="00FF7C39" w:rsidP="00AB4309">
            <w:pPr>
              <w:jc w:val="center"/>
              <w:rPr>
                <w:w w:val="66"/>
              </w:rPr>
            </w:pPr>
            <w:r w:rsidRPr="00EB0ECF">
              <w:rPr>
                <w:rFonts w:hint="eastAsia"/>
                <w:w w:val="66"/>
              </w:rPr>
              <w:t>５月</w:t>
            </w:r>
          </w:p>
        </w:tc>
        <w:tc>
          <w:tcPr>
            <w:tcW w:w="520" w:type="dxa"/>
            <w:vAlign w:val="center"/>
          </w:tcPr>
          <w:p w:rsidR="00FF7C39" w:rsidRPr="00EB0ECF" w:rsidRDefault="00FF7C39" w:rsidP="00AB4309">
            <w:pPr>
              <w:jc w:val="center"/>
              <w:rPr>
                <w:w w:val="66"/>
              </w:rPr>
            </w:pPr>
            <w:r w:rsidRPr="00EB0ECF">
              <w:rPr>
                <w:rFonts w:hint="eastAsia"/>
                <w:w w:val="66"/>
              </w:rPr>
              <w:t>６月</w:t>
            </w:r>
          </w:p>
        </w:tc>
        <w:tc>
          <w:tcPr>
            <w:tcW w:w="520" w:type="dxa"/>
            <w:vAlign w:val="center"/>
          </w:tcPr>
          <w:p w:rsidR="00FF7C39" w:rsidRPr="00EB0ECF" w:rsidRDefault="00FF7C39" w:rsidP="00AB4309">
            <w:pPr>
              <w:jc w:val="center"/>
              <w:rPr>
                <w:w w:val="66"/>
              </w:rPr>
            </w:pPr>
            <w:r w:rsidRPr="00EB0ECF">
              <w:rPr>
                <w:rFonts w:hint="eastAsia"/>
                <w:w w:val="66"/>
              </w:rPr>
              <w:t>７月</w:t>
            </w:r>
          </w:p>
        </w:tc>
        <w:tc>
          <w:tcPr>
            <w:tcW w:w="519" w:type="dxa"/>
            <w:vAlign w:val="center"/>
          </w:tcPr>
          <w:p w:rsidR="00FF7C39" w:rsidRPr="00EB0ECF" w:rsidRDefault="00FF7C39" w:rsidP="00AB4309">
            <w:pPr>
              <w:jc w:val="center"/>
              <w:rPr>
                <w:w w:val="66"/>
              </w:rPr>
            </w:pPr>
            <w:r w:rsidRPr="00EB0ECF">
              <w:rPr>
                <w:rFonts w:hint="eastAsia"/>
                <w:w w:val="66"/>
              </w:rPr>
              <w:t>８月</w:t>
            </w:r>
          </w:p>
        </w:tc>
        <w:tc>
          <w:tcPr>
            <w:tcW w:w="520" w:type="dxa"/>
            <w:vAlign w:val="center"/>
          </w:tcPr>
          <w:p w:rsidR="00FF7C39" w:rsidRPr="00EB0ECF" w:rsidRDefault="00FF7C39" w:rsidP="00AB4309">
            <w:pPr>
              <w:jc w:val="center"/>
              <w:rPr>
                <w:w w:val="66"/>
              </w:rPr>
            </w:pPr>
            <w:r w:rsidRPr="00EB0ECF">
              <w:rPr>
                <w:rFonts w:hint="eastAsia"/>
                <w:w w:val="66"/>
              </w:rPr>
              <w:t>９月</w:t>
            </w:r>
          </w:p>
        </w:tc>
        <w:tc>
          <w:tcPr>
            <w:tcW w:w="520" w:type="dxa"/>
            <w:vAlign w:val="center"/>
          </w:tcPr>
          <w:p w:rsidR="00FF7C39" w:rsidRPr="00EB0ECF" w:rsidRDefault="00FF7C39" w:rsidP="00AB4309">
            <w:pPr>
              <w:jc w:val="center"/>
              <w:rPr>
                <w:w w:val="66"/>
              </w:rPr>
            </w:pPr>
            <w:r w:rsidRPr="00EB0ECF">
              <w:rPr>
                <w:rFonts w:hint="eastAsia"/>
                <w:w w:val="66"/>
              </w:rPr>
              <w:t>10月</w:t>
            </w:r>
          </w:p>
        </w:tc>
        <w:tc>
          <w:tcPr>
            <w:tcW w:w="520" w:type="dxa"/>
            <w:vAlign w:val="center"/>
          </w:tcPr>
          <w:p w:rsidR="00FF7C39" w:rsidRPr="00EB0ECF" w:rsidRDefault="00FF7C39" w:rsidP="00AB4309">
            <w:pPr>
              <w:jc w:val="center"/>
              <w:rPr>
                <w:w w:val="66"/>
              </w:rPr>
            </w:pPr>
            <w:r w:rsidRPr="00EB0ECF">
              <w:rPr>
                <w:rFonts w:hint="eastAsia"/>
                <w:w w:val="66"/>
              </w:rPr>
              <w:t>11月</w:t>
            </w:r>
          </w:p>
        </w:tc>
        <w:tc>
          <w:tcPr>
            <w:tcW w:w="519" w:type="dxa"/>
            <w:vAlign w:val="center"/>
          </w:tcPr>
          <w:p w:rsidR="00FF7C39" w:rsidRPr="00EB0ECF" w:rsidRDefault="00FF7C39" w:rsidP="00AB4309">
            <w:pPr>
              <w:jc w:val="center"/>
              <w:rPr>
                <w:w w:val="66"/>
              </w:rPr>
            </w:pPr>
            <w:r w:rsidRPr="00EB0ECF">
              <w:rPr>
                <w:rFonts w:hint="eastAsia"/>
                <w:w w:val="66"/>
              </w:rPr>
              <w:t>12月</w:t>
            </w:r>
          </w:p>
        </w:tc>
        <w:tc>
          <w:tcPr>
            <w:tcW w:w="520" w:type="dxa"/>
            <w:vAlign w:val="center"/>
          </w:tcPr>
          <w:p w:rsidR="00FF7C39" w:rsidRPr="00EB0ECF" w:rsidRDefault="00FF7C39" w:rsidP="00AB4309">
            <w:pPr>
              <w:jc w:val="center"/>
              <w:rPr>
                <w:w w:val="66"/>
              </w:rPr>
            </w:pPr>
            <w:r w:rsidRPr="00EB0ECF">
              <w:rPr>
                <w:rFonts w:hint="eastAsia"/>
                <w:w w:val="66"/>
              </w:rPr>
              <w:t>１月</w:t>
            </w:r>
          </w:p>
        </w:tc>
        <w:tc>
          <w:tcPr>
            <w:tcW w:w="520" w:type="dxa"/>
            <w:vAlign w:val="center"/>
          </w:tcPr>
          <w:p w:rsidR="00FF7C39" w:rsidRPr="00EB0ECF" w:rsidRDefault="00FF7C39" w:rsidP="00AB4309">
            <w:pPr>
              <w:jc w:val="center"/>
              <w:rPr>
                <w:w w:val="66"/>
              </w:rPr>
            </w:pPr>
            <w:r w:rsidRPr="00EB0ECF">
              <w:rPr>
                <w:rFonts w:hint="eastAsia"/>
                <w:w w:val="66"/>
              </w:rPr>
              <w:t>２月</w:t>
            </w:r>
          </w:p>
        </w:tc>
        <w:tc>
          <w:tcPr>
            <w:tcW w:w="520" w:type="dxa"/>
            <w:vAlign w:val="center"/>
          </w:tcPr>
          <w:p w:rsidR="00FF7C39" w:rsidRPr="00EB0ECF" w:rsidRDefault="00FF7C39" w:rsidP="00AB4309">
            <w:pPr>
              <w:jc w:val="center"/>
              <w:rPr>
                <w:w w:val="66"/>
              </w:rPr>
            </w:pPr>
            <w:r w:rsidRPr="00EB0ECF">
              <w:rPr>
                <w:rFonts w:hint="eastAsia"/>
                <w:w w:val="66"/>
              </w:rPr>
              <w:t>３月</w:t>
            </w:r>
          </w:p>
        </w:tc>
        <w:tc>
          <w:tcPr>
            <w:tcW w:w="948" w:type="dxa"/>
            <w:vAlign w:val="center"/>
          </w:tcPr>
          <w:p w:rsidR="00FF7C39" w:rsidRPr="00EB0ECF" w:rsidRDefault="00FF7C39" w:rsidP="00FF7C39">
            <w:pPr>
              <w:jc w:val="center"/>
              <w:rPr>
                <w:w w:val="66"/>
              </w:rPr>
            </w:pPr>
            <w:r w:rsidRPr="00EB0ECF">
              <w:rPr>
                <w:rFonts w:hint="eastAsia"/>
                <w:w w:val="66"/>
              </w:rPr>
              <w:t>備考</w:t>
            </w: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kern w:val="0"/>
                <w:sz w:val="18"/>
                <w:szCs w:val="18"/>
              </w:rPr>
              <w:t>自家用電気工作物保安管理業務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受水槽等の点検清掃</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給水赤水防止処理業務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清掃管理業務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廃棄物運搬処理業務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消防用設備関連保守点検業務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防火対象物保守点検業務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8E7F73">
            <w:pPr>
              <w:rPr>
                <w:sz w:val="18"/>
                <w:szCs w:val="18"/>
              </w:rPr>
            </w:pPr>
            <w:r w:rsidRPr="00EB0ECF">
              <w:rPr>
                <w:rFonts w:hint="eastAsia"/>
                <w:sz w:val="18"/>
                <w:szCs w:val="18"/>
              </w:rPr>
              <w:t>ボイラー・重油タンク等保守点検業務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煤煙量測定業務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舞台吊物設備保守点検業務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夜間警備業務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723A2B">
            <w:pPr>
              <w:rPr>
                <w:sz w:val="18"/>
                <w:szCs w:val="18"/>
              </w:rPr>
            </w:pPr>
            <w:r w:rsidRPr="00EB0ECF">
              <w:rPr>
                <w:rFonts w:hint="eastAsia"/>
                <w:sz w:val="18"/>
                <w:szCs w:val="18"/>
              </w:rPr>
              <w:t>業務用冷凍空調機器点検業務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AB4309">
            <w:pPr>
              <w:rPr>
                <w:sz w:val="18"/>
                <w:szCs w:val="18"/>
              </w:rPr>
            </w:pPr>
            <w:r w:rsidRPr="00EB0ECF">
              <w:rPr>
                <w:rFonts w:hint="eastAsia"/>
                <w:sz w:val="18"/>
                <w:szCs w:val="18"/>
              </w:rPr>
              <w:t>移動バスケット台点検業務</w:t>
            </w: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AB4309">
            <w:pPr>
              <w:rPr>
                <w:sz w:val="18"/>
                <w:szCs w:val="18"/>
              </w:rP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AB4309">
            <w:pPr>
              <w:rPr>
                <w:sz w:val="18"/>
                <w:szCs w:val="18"/>
              </w:rP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AB4309">
            <w:pPr>
              <w:rPr>
                <w:sz w:val="18"/>
                <w:szCs w:val="18"/>
              </w:rP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AB4309">
            <w:pPr>
              <w:rPr>
                <w:sz w:val="18"/>
                <w:szCs w:val="18"/>
              </w:rP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AB4309">
            <w:pPr>
              <w:rPr>
                <w:sz w:val="18"/>
                <w:szCs w:val="18"/>
              </w:rP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587560">
            <w:pPr>
              <w:rPr>
                <w:sz w:val="18"/>
                <w:szCs w:val="18"/>
              </w:rP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vAlign w:val="center"/>
          </w:tcPr>
          <w:p w:rsidR="00FF7C39" w:rsidRPr="00EB0ECF" w:rsidRDefault="00FF7C39" w:rsidP="00AB4309">
            <w:pPr>
              <w:rPr>
                <w:sz w:val="18"/>
                <w:szCs w:val="18"/>
              </w:rP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19"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520" w:type="dxa"/>
            <w:vAlign w:val="center"/>
          </w:tcPr>
          <w:p w:rsidR="00FF7C39" w:rsidRPr="00EB0ECF" w:rsidRDefault="00FF7C39" w:rsidP="00AB4309">
            <w:pPr>
              <w:jc w:val="center"/>
            </w:pPr>
          </w:p>
        </w:tc>
        <w:tc>
          <w:tcPr>
            <w:tcW w:w="948" w:type="dxa"/>
            <w:vAlign w:val="center"/>
          </w:tcPr>
          <w:p w:rsidR="00FF7C39" w:rsidRPr="00EB0ECF" w:rsidRDefault="00FF7C39" w:rsidP="00FF7C39">
            <w:pPr>
              <w:jc w:val="center"/>
            </w:pPr>
          </w:p>
        </w:tc>
      </w:tr>
      <w:tr w:rsidR="00A220C1" w:rsidRPr="00EB0ECF" w:rsidTr="00A220C1">
        <w:trPr>
          <w:trHeight w:val="525"/>
        </w:trPr>
        <w:tc>
          <w:tcPr>
            <w:tcW w:w="1985" w:type="dxa"/>
            <w:tcBorders>
              <w:bottom w:val="single" w:sz="4" w:space="0" w:color="auto"/>
            </w:tcBorders>
            <w:vAlign w:val="center"/>
          </w:tcPr>
          <w:p w:rsidR="00FF7C39" w:rsidRPr="00EB0ECF" w:rsidRDefault="00FF7C39" w:rsidP="00AB4309">
            <w:pPr>
              <w:rPr>
                <w:sz w:val="18"/>
                <w:szCs w:val="18"/>
              </w:rPr>
            </w:pPr>
          </w:p>
        </w:tc>
        <w:tc>
          <w:tcPr>
            <w:tcW w:w="519"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519"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519"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520" w:type="dxa"/>
            <w:tcBorders>
              <w:bottom w:val="single" w:sz="4" w:space="0" w:color="auto"/>
            </w:tcBorders>
            <w:vAlign w:val="center"/>
          </w:tcPr>
          <w:p w:rsidR="00FF7C39" w:rsidRPr="00EB0ECF" w:rsidRDefault="00FF7C39" w:rsidP="00AB4309">
            <w:pPr>
              <w:jc w:val="center"/>
            </w:pPr>
          </w:p>
        </w:tc>
        <w:tc>
          <w:tcPr>
            <w:tcW w:w="948" w:type="dxa"/>
            <w:tcBorders>
              <w:bottom w:val="single" w:sz="4" w:space="0" w:color="auto"/>
            </w:tcBorders>
            <w:vAlign w:val="center"/>
          </w:tcPr>
          <w:p w:rsidR="00FF7C39" w:rsidRPr="00EB0ECF" w:rsidRDefault="00FF7C39" w:rsidP="00FF7C39">
            <w:pPr>
              <w:jc w:val="center"/>
            </w:pPr>
          </w:p>
        </w:tc>
      </w:tr>
    </w:tbl>
    <w:p w:rsidR="00AB4309" w:rsidRPr="00EB0ECF" w:rsidRDefault="00AB4309" w:rsidP="00AB4309">
      <w:r w:rsidRPr="00EB0ECF">
        <w:rPr>
          <w:rFonts w:hint="eastAsia"/>
        </w:rPr>
        <w:t>※</w:t>
      </w:r>
      <w:r w:rsidR="00DE123E" w:rsidRPr="00EB0ECF">
        <w:rPr>
          <w:rFonts w:hint="eastAsia"/>
        </w:rPr>
        <w:t>１</w:t>
      </w:r>
      <w:r w:rsidRPr="00EB0ECF">
        <w:rPr>
          <w:rFonts w:hint="eastAsia"/>
        </w:rPr>
        <w:t xml:space="preserve">　業務を実施する月に ○ を付けてください。</w:t>
      </w:r>
    </w:p>
    <w:p w:rsidR="00AB4309" w:rsidRPr="00EB0ECF" w:rsidRDefault="00587560" w:rsidP="00594008">
      <w:pPr>
        <w:pStyle w:val="a6"/>
        <w:ind w:right="-9"/>
        <w:jc w:val="both"/>
      </w:pPr>
      <w:r w:rsidRPr="00EB0ECF">
        <w:rPr>
          <w:rFonts w:hint="eastAsia"/>
        </w:rPr>
        <w:t>※</w:t>
      </w:r>
      <w:r w:rsidR="00DE123E" w:rsidRPr="00EB0ECF">
        <w:rPr>
          <w:rFonts w:hint="eastAsia"/>
        </w:rPr>
        <w:t>２</w:t>
      </w:r>
      <w:r w:rsidRPr="00EB0ECF">
        <w:rPr>
          <w:rFonts w:hint="eastAsia"/>
        </w:rPr>
        <w:t xml:space="preserve">　業務名は、適宜修正のうえ記入してください。</w:t>
      </w:r>
    </w:p>
    <w:p w:rsidR="008B3557" w:rsidRPr="00EB0ECF" w:rsidRDefault="008B3557" w:rsidP="00594008">
      <w:pPr>
        <w:pStyle w:val="a6"/>
        <w:ind w:right="-9"/>
        <w:jc w:val="both"/>
      </w:pPr>
      <w:r w:rsidRPr="00EB0ECF">
        <w:rPr>
          <w:rFonts w:hint="eastAsia"/>
        </w:rPr>
        <w:t>※３　業務の一部を委託する場合は、備考欄に委託予定の事業者を記入してください。</w:t>
      </w:r>
    </w:p>
    <w:p w:rsidR="000846BD" w:rsidRPr="00EB0ECF" w:rsidRDefault="000846BD" w:rsidP="00A847EB">
      <w:pPr>
        <w:spacing w:line="0" w:lineRule="atLeast"/>
        <w:jc w:val="right"/>
      </w:pPr>
      <w:r w:rsidRPr="00EB0ECF">
        <w:br w:type="page"/>
      </w:r>
      <w:r w:rsidRPr="00EB0ECF">
        <w:rPr>
          <w:rFonts w:hint="eastAsia"/>
        </w:rPr>
        <w:lastRenderedPageBreak/>
        <w:t>様式７</w:t>
      </w:r>
    </w:p>
    <w:p w:rsidR="000846BD" w:rsidRPr="00EB0ECF" w:rsidRDefault="000846BD" w:rsidP="00F0291D">
      <w:pPr>
        <w:spacing w:line="0" w:lineRule="atLeast"/>
        <w:rPr>
          <w:rFonts w:hAnsi="ＭＳ 明朝"/>
          <w:sz w:val="24"/>
        </w:rPr>
      </w:pPr>
      <w:r w:rsidRPr="00EB0ECF">
        <w:rPr>
          <w:rFonts w:hint="eastAsia"/>
          <w:sz w:val="24"/>
        </w:rPr>
        <w:t xml:space="preserve">　　　　　　　　　　　　　　　　　　　　　　　　</w:t>
      </w:r>
      <w:r w:rsidRPr="00EB0ECF">
        <w:rPr>
          <w:rFonts w:hAnsi="ＭＳ 明朝" w:hint="eastAsia"/>
          <w:sz w:val="24"/>
        </w:rPr>
        <w:t xml:space="preserve">　</w:t>
      </w:r>
      <w:r w:rsidR="00154823" w:rsidRPr="00EB0ECF">
        <w:rPr>
          <w:rFonts w:hAnsi="ＭＳ 明朝" w:hint="eastAsia"/>
          <w:sz w:val="24"/>
        </w:rPr>
        <w:t xml:space="preserve">　　</w:t>
      </w:r>
      <w:r w:rsidRPr="00EB0ECF">
        <w:rPr>
          <w:rFonts w:hAnsi="ＭＳ 明朝" w:hint="eastAsia"/>
          <w:sz w:val="24"/>
        </w:rPr>
        <w:t xml:space="preserve">　　年　　月　　日</w:t>
      </w:r>
    </w:p>
    <w:p w:rsidR="00F7400C" w:rsidRPr="00EB0ECF" w:rsidRDefault="000846BD" w:rsidP="00F0291D">
      <w:pPr>
        <w:spacing w:line="0" w:lineRule="atLeast"/>
        <w:ind w:firstLineChars="100" w:firstLine="227"/>
        <w:rPr>
          <w:rFonts w:hAnsi="ＭＳ 明朝"/>
          <w:sz w:val="24"/>
        </w:rPr>
      </w:pPr>
      <w:r w:rsidRPr="00EB0ECF">
        <w:rPr>
          <w:rFonts w:hAnsi="ＭＳ 明朝" w:hint="eastAsia"/>
          <w:sz w:val="24"/>
        </w:rPr>
        <w:t>山形県教育委員会</w:t>
      </w:r>
    </w:p>
    <w:p w:rsidR="000846BD" w:rsidRPr="00EB0ECF" w:rsidRDefault="000846BD" w:rsidP="00F0291D">
      <w:pPr>
        <w:spacing w:line="0" w:lineRule="atLeast"/>
        <w:ind w:firstLineChars="100" w:firstLine="227"/>
        <w:rPr>
          <w:rFonts w:asciiTheme="minorEastAsia" w:eastAsiaTheme="minorEastAsia" w:hAnsiTheme="minorEastAsia"/>
          <w:sz w:val="24"/>
          <w:szCs w:val="24"/>
        </w:rPr>
      </w:pPr>
      <w:r w:rsidRPr="00EB0ECF">
        <w:rPr>
          <w:rFonts w:hAnsi="ＭＳ 明朝" w:hint="eastAsia"/>
          <w:sz w:val="24"/>
        </w:rPr>
        <w:t xml:space="preserve">　</w:t>
      </w:r>
      <w:r w:rsidR="00F7400C" w:rsidRPr="00EB0ECF">
        <w:rPr>
          <w:rFonts w:asciiTheme="minorEastAsia" w:eastAsiaTheme="minorEastAsia" w:hAnsiTheme="minorEastAsia" w:hint="eastAsia"/>
          <w:sz w:val="24"/>
          <w:szCs w:val="24"/>
        </w:rPr>
        <w:t xml:space="preserve">教育長　</w:t>
      </w:r>
      <w:r w:rsidR="00C92CBB" w:rsidRPr="00EB0ECF">
        <w:rPr>
          <w:rFonts w:asciiTheme="minorEastAsia" w:eastAsiaTheme="minorEastAsia" w:hAnsiTheme="minorEastAsia" w:hint="eastAsia"/>
          <w:sz w:val="24"/>
          <w:szCs w:val="24"/>
        </w:rPr>
        <w:t>髙橋</w:t>
      </w:r>
      <w:r w:rsidR="00617157" w:rsidRPr="00EB0ECF">
        <w:rPr>
          <w:rFonts w:asciiTheme="minorEastAsia" w:eastAsiaTheme="minorEastAsia" w:hAnsiTheme="minorEastAsia" w:hint="eastAsia"/>
          <w:sz w:val="24"/>
          <w:szCs w:val="24"/>
        </w:rPr>
        <w:t xml:space="preserve">　</w:t>
      </w:r>
      <w:r w:rsidR="00C92CBB" w:rsidRPr="00EB0ECF">
        <w:rPr>
          <w:rFonts w:asciiTheme="minorEastAsia" w:eastAsiaTheme="minorEastAsia" w:hAnsiTheme="minorEastAsia" w:hint="eastAsia"/>
          <w:sz w:val="24"/>
          <w:szCs w:val="24"/>
        </w:rPr>
        <w:t>広樹</w:t>
      </w:r>
      <w:r w:rsidRPr="00EB0ECF">
        <w:rPr>
          <w:rFonts w:asciiTheme="minorEastAsia" w:eastAsiaTheme="minorEastAsia" w:hAnsiTheme="minorEastAsia" w:hint="eastAsia"/>
          <w:sz w:val="24"/>
          <w:szCs w:val="24"/>
        </w:rPr>
        <w:t xml:space="preserve">　殿</w:t>
      </w:r>
    </w:p>
    <w:p w:rsidR="000846BD" w:rsidRPr="00EB0ECF" w:rsidRDefault="000846BD" w:rsidP="00F0291D">
      <w:pPr>
        <w:spacing w:line="0" w:lineRule="atLeast"/>
        <w:ind w:firstLineChars="1679" w:firstLine="3808"/>
        <w:rPr>
          <w:rFonts w:hAnsi="ＭＳ 明朝"/>
          <w:sz w:val="24"/>
        </w:rPr>
      </w:pPr>
      <w:r w:rsidRPr="00EB0ECF">
        <w:rPr>
          <w:rFonts w:hAnsi="ＭＳ 明朝" w:hint="eastAsia"/>
          <w:sz w:val="24"/>
        </w:rPr>
        <w:t>申請書</w:t>
      </w:r>
    </w:p>
    <w:p w:rsidR="000846BD" w:rsidRPr="00EB0ECF" w:rsidRDefault="000846BD" w:rsidP="00F0291D">
      <w:pPr>
        <w:spacing w:line="0" w:lineRule="atLeast"/>
        <w:rPr>
          <w:rFonts w:hAnsi="ＭＳ 明朝"/>
          <w:sz w:val="24"/>
        </w:rPr>
      </w:pPr>
      <w:r w:rsidRPr="00EB0ECF">
        <w:rPr>
          <w:rFonts w:hAnsi="ＭＳ 明朝" w:hint="eastAsia"/>
          <w:sz w:val="24"/>
        </w:rPr>
        <w:t xml:space="preserve">　　　　　　　　　　　　　　　　　所　在　地</w:t>
      </w:r>
    </w:p>
    <w:p w:rsidR="000846BD" w:rsidRPr="00EB0ECF" w:rsidRDefault="000846BD" w:rsidP="00F0291D">
      <w:pPr>
        <w:spacing w:line="0" w:lineRule="atLeast"/>
        <w:rPr>
          <w:rFonts w:hAnsi="ＭＳ 明朝"/>
          <w:sz w:val="24"/>
        </w:rPr>
      </w:pPr>
      <w:r w:rsidRPr="00EB0ECF">
        <w:rPr>
          <w:rFonts w:hAnsi="ＭＳ 明朝" w:hint="eastAsia"/>
          <w:sz w:val="24"/>
        </w:rPr>
        <w:t xml:space="preserve">　　　　　　　　　　　　　　　　　名　　　称</w:t>
      </w:r>
    </w:p>
    <w:p w:rsidR="000846BD" w:rsidRPr="00EB0ECF" w:rsidRDefault="000846BD" w:rsidP="00F0291D">
      <w:pPr>
        <w:spacing w:line="0" w:lineRule="atLeast"/>
        <w:rPr>
          <w:rFonts w:hAnsi="ＭＳ 明朝"/>
          <w:sz w:val="24"/>
        </w:rPr>
      </w:pPr>
      <w:r w:rsidRPr="00EB0ECF">
        <w:rPr>
          <w:rFonts w:hAnsi="ＭＳ 明朝" w:hint="eastAsia"/>
          <w:sz w:val="24"/>
        </w:rPr>
        <w:t xml:space="preserve">　　　　　　　　　　　　　　　　　代表者氏名</w:t>
      </w:r>
    </w:p>
    <w:p w:rsidR="000846BD" w:rsidRPr="00EB0ECF" w:rsidRDefault="000846BD" w:rsidP="00F0291D">
      <w:pPr>
        <w:spacing w:line="0" w:lineRule="atLeast"/>
        <w:rPr>
          <w:rFonts w:hAnsi="ＭＳ 明朝"/>
          <w:sz w:val="24"/>
        </w:rPr>
      </w:pPr>
    </w:p>
    <w:p w:rsidR="000846BD" w:rsidRPr="00EB0ECF" w:rsidRDefault="000846BD" w:rsidP="00F0291D">
      <w:pPr>
        <w:spacing w:line="0" w:lineRule="atLeast"/>
        <w:jc w:val="center"/>
        <w:rPr>
          <w:rFonts w:hAnsi="ＭＳ 明朝"/>
          <w:sz w:val="24"/>
        </w:rPr>
      </w:pPr>
      <w:r w:rsidRPr="00EB0ECF">
        <w:rPr>
          <w:rFonts w:hAnsi="ＭＳ 明朝" w:hint="eastAsia"/>
          <w:sz w:val="24"/>
        </w:rPr>
        <w:t>山形県</w:t>
      </w:r>
      <w:r w:rsidR="00763C59" w:rsidRPr="00EB0ECF">
        <w:rPr>
          <w:rFonts w:hAnsi="ＭＳ 明朝" w:hint="eastAsia"/>
          <w:sz w:val="24"/>
        </w:rPr>
        <w:t>体育館及び山形県武道館</w:t>
      </w:r>
      <w:r w:rsidRPr="00EB0ECF">
        <w:rPr>
          <w:rFonts w:hAnsi="ＭＳ 明朝" w:hint="eastAsia"/>
          <w:sz w:val="24"/>
        </w:rPr>
        <w:t>指定管理者の指定申請に係る申</w:t>
      </w:r>
      <w:r w:rsidR="00FA7931" w:rsidRPr="00EB0ECF">
        <w:rPr>
          <w:rFonts w:hAnsi="ＭＳ 明朝" w:hint="eastAsia"/>
          <w:sz w:val="24"/>
        </w:rPr>
        <w:t>立</w:t>
      </w:r>
      <w:r w:rsidRPr="00EB0ECF">
        <w:rPr>
          <w:rFonts w:hAnsi="ＭＳ 明朝" w:hint="eastAsia"/>
          <w:sz w:val="24"/>
        </w:rPr>
        <w:t>書</w:t>
      </w:r>
    </w:p>
    <w:p w:rsidR="000846BD" w:rsidRPr="00EB0ECF" w:rsidRDefault="000846BD" w:rsidP="00F0291D">
      <w:pPr>
        <w:spacing w:line="0" w:lineRule="atLeast"/>
        <w:rPr>
          <w:rFonts w:hAnsi="ＭＳ 明朝"/>
          <w:sz w:val="24"/>
        </w:rPr>
      </w:pPr>
    </w:p>
    <w:p w:rsidR="000846BD" w:rsidRPr="00EB0ECF" w:rsidRDefault="000846BD" w:rsidP="00F0291D">
      <w:pPr>
        <w:spacing w:line="0" w:lineRule="atLeast"/>
        <w:rPr>
          <w:rFonts w:hAnsi="ＭＳ 明朝"/>
          <w:sz w:val="24"/>
        </w:rPr>
      </w:pPr>
      <w:r w:rsidRPr="00EB0ECF">
        <w:rPr>
          <w:rFonts w:hAnsi="ＭＳ 明朝" w:hint="eastAsia"/>
          <w:sz w:val="24"/>
        </w:rPr>
        <w:t xml:space="preserve">　山形県</w:t>
      </w:r>
      <w:r w:rsidR="00763C59" w:rsidRPr="00EB0ECF">
        <w:rPr>
          <w:rFonts w:hAnsi="ＭＳ 明朝" w:hint="eastAsia"/>
          <w:sz w:val="24"/>
        </w:rPr>
        <w:t>体育館及び山形県武道館</w:t>
      </w:r>
      <w:r w:rsidRPr="00EB0ECF">
        <w:rPr>
          <w:rFonts w:hAnsi="ＭＳ 明朝" w:hint="eastAsia"/>
          <w:sz w:val="24"/>
        </w:rPr>
        <w:t>の指定管理者の指定申請に当たり、法人その他の団体又はその代表者（複数の法人等によりグループを構成して申請する場合は、その構成員。以下「法人等」という。）が次の事項に該当しないことを申し立てます。</w:t>
      </w:r>
    </w:p>
    <w:p w:rsidR="000846BD" w:rsidRPr="00EB0ECF" w:rsidRDefault="000846BD" w:rsidP="00F0291D">
      <w:pPr>
        <w:spacing w:line="0" w:lineRule="atLeast"/>
        <w:rPr>
          <w:rFonts w:hAnsi="ＭＳ 明朝"/>
          <w:sz w:val="24"/>
        </w:rPr>
      </w:pPr>
    </w:p>
    <w:p w:rsidR="000846BD" w:rsidRPr="00EB0ECF" w:rsidRDefault="000846BD" w:rsidP="00F0291D">
      <w:pPr>
        <w:spacing w:line="0" w:lineRule="atLeast"/>
        <w:jc w:val="center"/>
        <w:rPr>
          <w:rFonts w:hAnsi="ＭＳ 明朝"/>
          <w:sz w:val="24"/>
        </w:rPr>
      </w:pPr>
      <w:r w:rsidRPr="00EB0ECF">
        <w:rPr>
          <w:rFonts w:hAnsi="ＭＳ 明朝" w:hint="eastAsia"/>
          <w:sz w:val="24"/>
        </w:rPr>
        <w:t>記</w:t>
      </w:r>
    </w:p>
    <w:p w:rsidR="000846BD" w:rsidRPr="00EB0ECF" w:rsidRDefault="000846BD" w:rsidP="00F0291D">
      <w:pPr>
        <w:spacing w:line="0" w:lineRule="atLeast"/>
        <w:rPr>
          <w:rFonts w:hAnsi="ＭＳ 明朝"/>
          <w:sz w:val="24"/>
        </w:rPr>
      </w:pPr>
    </w:p>
    <w:p w:rsidR="00FA1103" w:rsidRPr="00EB0ECF" w:rsidRDefault="007078B4" w:rsidP="00F0291D">
      <w:pPr>
        <w:spacing w:line="0" w:lineRule="atLeast"/>
        <w:rPr>
          <w:sz w:val="24"/>
          <w:szCs w:val="22"/>
        </w:rPr>
      </w:pPr>
      <w:r w:rsidRPr="00EB0ECF">
        <w:rPr>
          <w:rFonts w:hint="eastAsia"/>
          <w:sz w:val="24"/>
          <w:szCs w:val="22"/>
        </w:rPr>
        <w:t xml:space="preserve">１　</w:t>
      </w:r>
      <w:r w:rsidR="00FA1103" w:rsidRPr="00EB0ECF">
        <w:rPr>
          <w:rFonts w:hint="eastAsia"/>
          <w:sz w:val="24"/>
          <w:szCs w:val="22"/>
        </w:rPr>
        <w:t>県内に主たる事務所（本店）を有すること。</w:t>
      </w:r>
    </w:p>
    <w:p w:rsidR="00FA1103" w:rsidRPr="00EB0ECF" w:rsidRDefault="007078B4" w:rsidP="00F0291D">
      <w:pPr>
        <w:spacing w:line="0" w:lineRule="atLeast"/>
        <w:ind w:left="227" w:hangingChars="100" w:hanging="227"/>
        <w:rPr>
          <w:sz w:val="24"/>
          <w:szCs w:val="22"/>
        </w:rPr>
      </w:pPr>
      <w:r w:rsidRPr="00EB0ECF">
        <w:rPr>
          <w:rFonts w:hint="eastAsia"/>
          <w:sz w:val="24"/>
          <w:szCs w:val="22"/>
        </w:rPr>
        <w:t xml:space="preserve">２　</w:t>
      </w:r>
      <w:r w:rsidR="00FA1103" w:rsidRPr="00EB0ECF">
        <w:rPr>
          <w:rFonts w:hint="eastAsia"/>
          <w:sz w:val="24"/>
          <w:szCs w:val="22"/>
        </w:rPr>
        <w:t>地方自治法施行令（昭和22年政令第16号）第167条の４（同条を準用する場合を含む。）の規定により、本県における一般競争入札又は指名競争入札の参加を制限されていないこと。</w:t>
      </w:r>
    </w:p>
    <w:p w:rsidR="00FA1103" w:rsidRPr="00EB0ECF" w:rsidRDefault="007078B4" w:rsidP="00F0291D">
      <w:pPr>
        <w:spacing w:line="0" w:lineRule="atLeast"/>
        <w:rPr>
          <w:sz w:val="24"/>
          <w:szCs w:val="22"/>
        </w:rPr>
      </w:pPr>
      <w:r w:rsidRPr="00EB0ECF">
        <w:rPr>
          <w:rFonts w:hint="eastAsia"/>
          <w:sz w:val="24"/>
          <w:szCs w:val="22"/>
        </w:rPr>
        <w:t xml:space="preserve">３　</w:t>
      </w:r>
      <w:r w:rsidR="00FA1103" w:rsidRPr="00EB0ECF">
        <w:rPr>
          <w:rFonts w:hint="eastAsia"/>
          <w:sz w:val="24"/>
          <w:szCs w:val="22"/>
        </w:rPr>
        <w:t>山形県から指名停止措置を受けていないこと。</w:t>
      </w:r>
    </w:p>
    <w:p w:rsidR="00FA1103" w:rsidRPr="00EB0ECF" w:rsidRDefault="007078B4" w:rsidP="00F0291D">
      <w:pPr>
        <w:spacing w:line="0" w:lineRule="atLeast"/>
        <w:rPr>
          <w:sz w:val="24"/>
          <w:szCs w:val="22"/>
        </w:rPr>
      </w:pPr>
      <w:r w:rsidRPr="00EB0ECF">
        <w:rPr>
          <w:rFonts w:hint="eastAsia"/>
          <w:sz w:val="24"/>
          <w:szCs w:val="22"/>
        </w:rPr>
        <w:t xml:space="preserve">４　</w:t>
      </w:r>
      <w:r w:rsidR="00FA1103" w:rsidRPr="00EB0ECF">
        <w:rPr>
          <w:rFonts w:hint="eastAsia"/>
          <w:sz w:val="24"/>
          <w:szCs w:val="22"/>
        </w:rPr>
        <w:t>国税及び地方税を滞納していないこと。</w:t>
      </w:r>
    </w:p>
    <w:p w:rsidR="00FA1103" w:rsidRPr="00EB0ECF" w:rsidRDefault="003B69E2" w:rsidP="00F0291D">
      <w:pPr>
        <w:spacing w:line="0" w:lineRule="atLeast"/>
        <w:ind w:left="227" w:hangingChars="100" w:hanging="227"/>
        <w:rPr>
          <w:sz w:val="24"/>
          <w:szCs w:val="22"/>
        </w:rPr>
      </w:pPr>
      <w:r w:rsidRPr="00EB0ECF">
        <w:rPr>
          <w:rFonts w:hint="eastAsia"/>
          <w:sz w:val="24"/>
          <w:szCs w:val="22"/>
        </w:rPr>
        <w:t xml:space="preserve">５　</w:t>
      </w:r>
      <w:r w:rsidR="00FA1103" w:rsidRPr="00EB0ECF">
        <w:rPr>
          <w:rFonts w:hint="eastAsia"/>
          <w:sz w:val="24"/>
          <w:szCs w:val="22"/>
        </w:rPr>
        <w:t>会社更生法（平成14年法律第154号）又は民事再生法（平成11年法律第225号）の規定に基づく更生又は再生手続を行っていないこと。</w:t>
      </w:r>
    </w:p>
    <w:p w:rsidR="00FA1103" w:rsidRPr="00EB0ECF" w:rsidRDefault="003B69E2" w:rsidP="00F0291D">
      <w:pPr>
        <w:spacing w:line="0" w:lineRule="atLeast"/>
        <w:ind w:left="227" w:hangingChars="100" w:hanging="227"/>
        <w:rPr>
          <w:sz w:val="24"/>
          <w:szCs w:val="22"/>
        </w:rPr>
      </w:pPr>
      <w:r w:rsidRPr="00EB0ECF">
        <w:rPr>
          <w:rFonts w:hint="eastAsia"/>
          <w:sz w:val="24"/>
          <w:szCs w:val="22"/>
        </w:rPr>
        <w:t xml:space="preserve">６　</w:t>
      </w:r>
      <w:r w:rsidR="00FA1103" w:rsidRPr="00EB0ECF">
        <w:rPr>
          <w:rFonts w:hint="eastAsia"/>
          <w:sz w:val="24"/>
          <w:szCs w:val="22"/>
        </w:rPr>
        <w:t>次のいずれにも該当しないこと（地方自治法施行令第167条の４第１項第３号に規定する者に該当する者を除く。）。</w:t>
      </w:r>
    </w:p>
    <w:p w:rsidR="003B69E2" w:rsidRPr="00EB0ECF" w:rsidRDefault="00617157" w:rsidP="00F0291D">
      <w:pPr>
        <w:spacing w:line="0" w:lineRule="atLeast"/>
        <w:ind w:leftChars="100" w:left="424" w:hangingChars="100" w:hanging="227"/>
        <w:rPr>
          <w:sz w:val="24"/>
          <w:szCs w:val="22"/>
        </w:rPr>
      </w:pPr>
      <w:r w:rsidRPr="00EB0ECF">
        <w:rPr>
          <w:rFonts w:hint="eastAsia"/>
          <w:sz w:val="24"/>
          <w:szCs w:val="22"/>
        </w:rPr>
        <w:t>a</w:t>
      </w:r>
      <w:r w:rsidR="003B69E2" w:rsidRPr="00EB0ECF">
        <w:rPr>
          <w:rFonts w:hint="eastAsia"/>
          <w:sz w:val="24"/>
          <w:szCs w:val="22"/>
        </w:rPr>
        <w:t xml:space="preserve"> </w:t>
      </w:r>
      <w:r w:rsidR="00FA1103" w:rsidRPr="00EB0ECF">
        <w:rPr>
          <w:rFonts w:hint="eastAsia"/>
          <w:sz w:val="24"/>
          <w:szCs w:val="22"/>
        </w:rPr>
        <w:t>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p>
    <w:p w:rsidR="003B69E2" w:rsidRPr="00EB0ECF" w:rsidRDefault="00617157" w:rsidP="00F0291D">
      <w:pPr>
        <w:spacing w:line="0" w:lineRule="atLeast"/>
        <w:ind w:leftChars="100" w:left="424" w:hangingChars="100" w:hanging="227"/>
        <w:rPr>
          <w:sz w:val="24"/>
          <w:szCs w:val="22"/>
        </w:rPr>
      </w:pPr>
      <w:r w:rsidRPr="00EB0ECF">
        <w:rPr>
          <w:sz w:val="24"/>
          <w:szCs w:val="22"/>
        </w:rPr>
        <w:t>b</w:t>
      </w:r>
      <w:r w:rsidR="003B69E2" w:rsidRPr="00EB0ECF">
        <w:rPr>
          <w:rFonts w:hint="eastAsia"/>
          <w:sz w:val="24"/>
          <w:szCs w:val="22"/>
        </w:rPr>
        <w:t xml:space="preserve"> </w:t>
      </w:r>
      <w:r w:rsidR="00FA1103" w:rsidRPr="00EB0ECF">
        <w:rPr>
          <w:rFonts w:hint="eastAsia"/>
          <w:sz w:val="24"/>
          <w:szCs w:val="22"/>
        </w:rPr>
        <w:t>暴力団員等がその事業活動を支配していること。</w:t>
      </w:r>
    </w:p>
    <w:p w:rsidR="00FA1103" w:rsidRPr="00EB0ECF" w:rsidRDefault="00617157" w:rsidP="00F0291D">
      <w:pPr>
        <w:spacing w:line="0" w:lineRule="atLeast"/>
        <w:ind w:leftChars="100" w:left="424" w:hangingChars="100" w:hanging="227"/>
        <w:rPr>
          <w:sz w:val="24"/>
          <w:szCs w:val="22"/>
        </w:rPr>
      </w:pPr>
      <w:r w:rsidRPr="00EB0ECF">
        <w:rPr>
          <w:sz w:val="24"/>
          <w:szCs w:val="22"/>
        </w:rPr>
        <w:t>c</w:t>
      </w:r>
      <w:r w:rsidR="003B69E2" w:rsidRPr="00EB0ECF">
        <w:rPr>
          <w:rFonts w:hint="eastAsia"/>
          <w:sz w:val="24"/>
          <w:szCs w:val="22"/>
        </w:rPr>
        <w:t xml:space="preserve"> </w:t>
      </w:r>
      <w:r w:rsidR="00FA1103" w:rsidRPr="00EB0ECF">
        <w:rPr>
          <w:rFonts w:hint="eastAsia"/>
          <w:sz w:val="24"/>
          <w:szCs w:val="22"/>
        </w:rPr>
        <w:t>暴力団員等をその業務に従事させ、又はその業務の補助者として使用するおそれがあること。</w:t>
      </w:r>
    </w:p>
    <w:p w:rsidR="00FA1103" w:rsidRPr="00EB0ECF" w:rsidRDefault="003B69E2" w:rsidP="00A27A20">
      <w:pPr>
        <w:spacing w:line="0" w:lineRule="atLeast"/>
        <w:ind w:left="283" w:hangingChars="125" w:hanging="283"/>
        <w:rPr>
          <w:sz w:val="24"/>
          <w:szCs w:val="22"/>
        </w:rPr>
      </w:pPr>
      <w:r w:rsidRPr="00EB0ECF">
        <w:rPr>
          <w:rFonts w:hint="eastAsia"/>
          <w:sz w:val="24"/>
          <w:szCs w:val="22"/>
        </w:rPr>
        <w:t xml:space="preserve">７　</w:t>
      </w:r>
      <w:r w:rsidR="00FA1103" w:rsidRPr="00EB0ECF">
        <w:rPr>
          <w:rFonts w:hint="eastAsia"/>
          <w:sz w:val="24"/>
          <w:szCs w:val="22"/>
        </w:rPr>
        <w:t>県の公の施設の指定管理者又は指定管理者であった者のうち重大な協定違反をした者については、県が当該協定違反の事実を知った時以後最初に行われる本件施設の指定管理者の募集に対する申請でないこと。</w:t>
      </w:r>
    </w:p>
    <w:p w:rsidR="00FA1103" w:rsidRPr="00EB0ECF" w:rsidRDefault="003B69E2" w:rsidP="00A27A20">
      <w:pPr>
        <w:spacing w:line="0" w:lineRule="atLeast"/>
        <w:ind w:leftChars="-1" w:left="281" w:hangingChars="125" w:hanging="283"/>
        <w:rPr>
          <w:sz w:val="24"/>
          <w:szCs w:val="22"/>
        </w:rPr>
      </w:pPr>
      <w:r w:rsidRPr="00EB0ECF">
        <w:rPr>
          <w:rFonts w:hint="eastAsia"/>
          <w:sz w:val="24"/>
          <w:szCs w:val="22"/>
        </w:rPr>
        <w:t xml:space="preserve">８　</w:t>
      </w:r>
      <w:r w:rsidR="00FA1103" w:rsidRPr="00EB0ECF">
        <w:rPr>
          <w:rFonts w:hint="eastAsia"/>
          <w:sz w:val="24"/>
          <w:szCs w:val="22"/>
        </w:rPr>
        <w:t>地方自治法（昭和22年法律第67号）第244条の２第11項の規定による指定の取消し（合併、分割等による法人格の変更等により再度指定の手続が行われたことに伴う指定の取消しを除く。）を受けた日から２年を経過しない者でないこと。</w:t>
      </w:r>
    </w:p>
    <w:p w:rsidR="00F0291D" w:rsidRPr="00EB0ECF" w:rsidRDefault="00F0291D" w:rsidP="00A27A20">
      <w:pPr>
        <w:spacing w:line="0" w:lineRule="atLeast"/>
        <w:ind w:left="317" w:hangingChars="140" w:hanging="317"/>
        <w:rPr>
          <w:sz w:val="24"/>
          <w:szCs w:val="22"/>
        </w:rPr>
      </w:pPr>
      <w:r w:rsidRPr="00EB0ECF">
        <w:rPr>
          <w:rFonts w:hint="eastAsia"/>
          <w:sz w:val="24"/>
          <w:szCs w:val="22"/>
        </w:rPr>
        <w:t>９　共同企業体が申請する場合は、当該共同企業体の全ての構成員が１から８までの要件を全て満たすほか、次に掲げる要件を全て満たすものであること。</w:t>
      </w:r>
    </w:p>
    <w:p w:rsidR="00F0291D" w:rsidRPr="00EB0ECF" w:rsidRDefault="00F0291D" w:rsidP="00A27A20">
      <w:pPr>
        <w:spacing w:line="0" w:lineRule="atLeast"/>
        <w:ind w:leftChars="36" w:left="318" w:hangingChars="109" w:hanging="247"/>
        <w:rPr>
          <w:sz w:val="24"/>
          <w:szCs w:val="22"/>
        </w:rPr>
      </w:pPr>
      <w:r w:rsidRPr="00EB0ECF">
        <w:rPr>
          <w:rFonts w:hint="eastAsia"/>
          <w:sz w:val="24"/>
          <w:szCs w:val="22"/>
        </w:rPr>
        <w:t xml:space="preserve">　</w:t>
      </w:r>
      <w:r w:rsidRPr="00EB0ECF">
        <w:rPr>
          <w:sz w:val="24"/>
          <w:szCs w:val="22"/>
        </w:rPr>
        <w:t xml:space="preserve">a </w:t>
      </w:r>
      <w:r w:rsidRPr="00EB0ECF">
        <w:rPr>
          <w:rFonts w:hint="eastAsia"/>
          <w:sz w:val="24"/>
          <w:szCs w:val="22"/>
        </w:rPr>
        <w:t>共同企業体の適当な名称を設定し、及び代表となる法人を選定すること。</w:t>
      </w:r>
    </w:p>
    <w:p w:rsidR="00A27A20" w:rsidRDefault="00F0291D" w:rsidP="00A27A20">
      <w:pPr>
        <w:spacing w:line="0" w:lineRule="atLeast"/>
        <w:ind w:leftChars="32" w:left="424" w:hangingChars="159" w:hanging="361"/>
        <w:rPr>
          <w:sz w:val="24"/>
          <w:szCs w:val="22"/>
        </w:rPr>
      </w:pPr>
      <w:r w:rsidRPr="00EB0ECF">
        <w:rPr>
          <w:rFonts w:hint="eastAsia"/>
          <w:sz w:val="24"/>
          <w:szCs w:val="22"/>
        </w:rPr>
        <w:t xml:space="preserve">　b 当該共同企業体の構成員が、他の共同企業体の構成員として又は単独で申請していな</w:t>
      </w:r>
    </w:p>
    <w:p w:rsidR="00F0291D" w:rsidRPr="00EB0ECF" w:rsidRDefault="00F0291D" w:rsidP="00A27A20">
      <w:pPr>
        <w:spacing w:line="0" w:lineRule="atLeast"/>
        <w:ind w:leftChars="182" w:left="358" w:firstLineChars="70" w:firstLine="159"/>
        <w:rPr>
          <w:sz w:val="24"/>
          <w:szCs w:val="22"/>
        </w:rPr>
      </w:pPr>
      <w:r w:rsidRPr="00EB0ECF">
        <w:rPr>
          <w:rFonts w:hint="eastAsia"/>
          <w:sz w:val="24"/>
          <w:szCs w:val="22"/>
        </w:rPr>
        <w:t xml:space="preserve">いこと。 </w:t>
      </w:r>
    </w:p>
    <w:p w:rsidR="00B73F2F" w:rsidRPr="00EB0ECF" w:rsidRDefault="00B73F2F" w:rsidP="00B73F2F">
      <w:pPr>
        <w:ind w:left="197" w:hangingChars="100" w:hanging="197"/>
        <w:jc w:val="right"/>
      </w:pPr>
      <w:r w:rsidRPr="00EB0ECF">
        <w:br w:type="page"/>
      </w:r>
      <w:r w:rsidRPr="00EB0ECF">
        <w:rPr>
          <w:rFonts w:hint="eastAsia"/>
        </w:rPr>
        <w:lastRenderedPageBreak/>
        <w:t>様式８</w:t>
      </w:r>
    </w:p>
    <w:p w:rsidR="00B73F2F" w:rsidRPr="00EB0ECF" w:rsidRDefault="00B73F2F" w:rsidP="00B73F2F">
      <w:pPr>
        <w:ind w:left="197" w:hangingChars="100" w:hanging="197"/>
      </w:pPr>
    </w:p>
    <w:p w:rsidR="00B73F2F" w:rsidRPr="00EB0ECF" w:rsidRDefault="00B73F2F" w:rsidP="00B73F2F">
      <w:pPr>
        <w:jc w:val="center"/>
        <w:rPr>
          <w:sz w:val="24"/>
          <w:szCs w:val="24"/>
        </w:rPr>
      </w:pPr>
      <w:r w:rsidRPr="00EB0ECF">
        <w:rPr>
          <w:rFonts w:hint="eastAsia"/>
          <w:sz w:val="24"/>
          <w:szCs w:val="24"/>
        </w:rPr>
        <w:t>労働関係法令の遵守に関する誓約書</w:t>
      </w:r>
    </w:p>
    <w:p w:rsidR="00B73F2F" w:rsidRPr="00EB0ECF" w:rsidRDefault="00B73F2F" w:rsidP="00B73F2F">
      <w:pPr>
        <w:tabs>
          <w:tab w:val="left" w:pos="5529"/>
        </w:tabs>
        <w:ind w:right="908"/>
        <w:jc w:val="center"/>
        <w:rPr>
          <w:sz w:val="24"/>
          <w:szCs w:val="24"/>
        </w:rPr>
      </w:pPr>
      <w:r w:rsidRPr="00EB0ECF">
        <w:rPr>
          <w:rFonts w:hint="eastAsia"/>
          <w:sz w:val="24"/>
          <w:szCs w:val="24"/>
        </w:rPr>
        <w:t xml:space="preserve">　　　　　　　　　　　　　　　　　　　　　　</w:t>
      </w:r>
    </w:p>
    <w:p w:rsidR="00B73F2F" w:rsidRPr="00EB0ECF" w:rsidRDefault="00B73F2F" w:rsidP="00B73F2F">
      <w:pPr>
        <w:tabs>
          <w:tab w:val="left" w:pos="5529"/>
        </w:tabs>
        <w:ind w:right="908"/>
        <w:jc w:val="center"/>
        <w:rPr>
          <w:sz w:val="24"/>
          <w:szCs w:val="24"/>
        </w:rPr>
      </w:pPr>
      <w:r w:rsidRPr="00EB0ECF">
        <w:rPr>
          <w:rFonts w:hint="eastAsia"/>
          <w:sz w:val="24"/>
          <w:szCs w:val="24"/>
        </w:rPr>
        <w:t xml:space="preserve">　　　　　　　　　　　　　　　　　　　　　　</w:t>
      </w:r>
      <w:r w:rsidR="00154823" w:rsidRPr="00EB0ECF">
        <w:rPr>
          <w:rFonts w:hint="eastAsia"/>
          <w:sz w:val="24"/>
          <w:szCs w:val="24"/>
        </w:rPr>
        <w:t xml:space="preserve">　　　　　　</w:t>
      </w:r>
      <w:r w:rsidRPr="00EB0ECF">
        <w:rPr>
          <w:rFonts w:hint="eastAsia"/>
          <w:sz w:val="24"/>
          <w:szCs w:val="24"/>
        </w:rPr>
        <w:t xml:space="preserve">年　</w:t>
      </w:r>
      <w:r w:rsidR="00154823" w:rsidRPr="00EB0ECF">
        <w:rPr>
          <w:rFonts w:hint="eastAsia"/>
          <w:sz w:val="24"/>
          <w:szCs w:val="24"/>
        </w:rPr>
        <w:t xml:space="preserve">　</w:t>
      </w:r>
      <w:r w:rsidRPr="00EB0ECF">
        <w:rPr>
          <w:rFonts w:hint="eastAsia"/>
          <w:sz w:val="24"/>
          <w:szCs w:val="24"/>
        </w:rPr>
        <w:t xml:space="preserve">月　</w:t>
      </w:r>
      <w:r w:rsidR="00154823" w:rsidRPr="00EB0ECF">
        <w:rPr>
          <w:rFonts w:hint="eastAsia"/>
          <w:sz w:val="24"/>
          <w:szCs w:val="24"/>
        </w:rPr>
        <w:t xml:space="preserve">　</w:t>
      </w:r>
      <w:r w:rsidRPr="00EB0ECF">
        <w:rPr>
          <w:rFonts w:hint="eastAsia"/>
          <w:sz w:val="24"/>
          <w:szCs w:val="24"/>
        </w:rPr>
        <w:t>日</w:t>
      </w:r>
    </w:p>
    <w:p w:rsidR="00B73F2F" w:rsidRPr="00EB0ECF" w:rsidRDefault="00B73F2F" w:rsidP="00B73F2F">
      <w:pPr>
        <w:ind w:firstLineChars="100" w:firstLine="227"/>
        <w:rPr>
          <w:sz w:val="24"/>
          <w:szCs w:val="24"/>
        </w:rPr>
      </w:pPr>
    </w:p>
    <w:p w:rsidR="00F269D3" w:rsidRPr="00EB0ECF" w:rsidRDefault="00F269D3" w:rsidP="00F269D3">
      <w:pPr>
        <w:ind w:firstLineChars="100" w:firstLine="227"/>
        <w:rPr>
          <w:rFonts w:hAnsi="ＭＳ 明朝"/>
          <w:sz w:val="24"/>
        </w:rPr>
      </w:pPr>
      <w:r w:rsidRPr="00EB0ECF">
        <w:rPr>
          <w:rFonts w:hAnsi="ＭＳ 明朝" w:hint="eastAsia"/>
          <w:sz w:val="24"/>
        </w:rPr>
        <w:t>山形県教育委員会</w:t>
      </w:r>
    </w:p>
    <w:p w:rsidR="00B73F2F" w:rsidRPr="00EB0ECF" w:rsidRDefault="00C52218" w:rsidP="00B73F2F">
      <w:pPr>
        <w:rPr>
          <w:rFonts w:asciiTheme="minorEastAsia" w:eastAsiaTheme="minorEastAsia" w:hAnsiTheme="minorEastAsia"/>
          <w:sz w:val="24"/>
          <w:szCs w:val="24"/>
        </w:rPr>
      </w:pPr>
      <w:r w:rsidRPr="00EB0ECF">
        <w:rPr>
          <w:rFonts w:hint="eastAsia"/>
        </w:rPr>
        <w:t xml:space="preserve">　　</w:t>
      </w:r>
      <w:r w:rsidRPr="00EB0ECF">
        <w:rPr>
          <w:rFonts w:asciiTheme="minorEastAsia" w:eastAsiaTheme="minorEastAsia" w:hAnsiTheme="minorEastAsia" w:hint="eastAsia"/>
          <w:sz w:val="24"/>
          <w:szCs w:val="24"/>
        </w:rPr>
        <w:t xml:space="preserve">教育長　</w:t>
      </w:r>
      <w:r w:rsidR="00C92CBB" w:rsidRPr="00EB0ECF">
        <w:rPr>
          <w:rFonts w:asciiTheme="minorEastAsia" w:eastAsiaTheme="minorEastAsia" w:hAnsiTheme="minorEastAsia" w:hint="eastAsia"/>
          <w:sz w:val="24"/>
          <w:szCs w:val="24"/>
        </w:rPr>
        <w:t>髙橋</w:t>
      </w:r>
      <w:r w:rsidR="00F0291D" w:rsidRPr="00EB0ECF">
        <w:rPr>
          <w:rFonts w:ascii="SimSun" w:eastAsiaTheme="minorEastAsia" w:hAnsi="SimSun" w:hint="eastAsia"/>
          <w:sz w:val="24"/>
          <w:szCs w:val="24"/>
        </w:rPr>
        <w:t xml:space="preserve">　</w:t>
      </w:r>
      <w:r w:rsidR="00C92CBB" w:rsidRPr="00EB0ECF">
        <w:rPr>
          <w:rFonts w:ascii="SimSun" w:eastAsiaTheme="minorEastAsia" w:hAnsi="SimSun" w:hint="eastAsia"/>
          <w:sz w:val="24"/>
          <w:szCs w:val="24"/>
        </w:rPr>
        <w:t>広樹</w:t>
      </w:r>
      <w:r w:rsidRPr="00EB0ECF">
        <w:rPr>
          <w:rFonts w:asciiTheme="minorEastAsia" w:eastAsiaTheme="minorEastAsia" w:hAnsiTheme="minorEastAsia" w:hint="eastAsia"/>
          <w:sz w:val="24"/>
          <w:szCs w:val="24"/>
        </w:rPr>
        <w:t xml:space="preserve">　殿</w:t>
      </w:r>
    </w:p>
    <w:p w:rsidR="00B73F2F" w:rsidRPr="00EB0ECF" w:rsidRDefault="00B73F2F" w:rsidP="00B73F2F">
      <w:pPr>
        <w:ind w:firstLineChars="1679" w:firstLine="3808"/>
        <w:rPr>
          <w:rFonts w:hAnsi="ＭＳ 明朝"/>
          <w:sz w:val="24"/>
        </w:rPr>
      </w:pPr>
      <w:r w:rsidRPr="00EB0ECF">
        <w:rPr>
          <w:rFonts w:hAnsi="ＭＳ 明朝" w:hint="eastAsia"/>
          <w:sz w:val="24"/>
        </w:rPr>
        <w:t>申請書</w:t>
      </w:r>
    </w:p>
    <w:p w:rsidR="00B73F2F" w:rsidRPr="00EB0ECF" w:rsidRDefault="00B73F2F" w:rsidP="00B73F2F">
      <w:pPr>
        <w:rPr>
          <w:rFonts w:hAnsi="ＭＳ 明朝"/>
          <w:sz w:val="24"/>
        </w:rPr>
      </w:pPr>
      <w:r w:rsidRPr="00EB0ECF">
        <w:rPr>
          <w:rFonts w:hAnsi="ＭＳ 明朝" w:hint="eastAsia"/>
          <w:sz w:val="24"/>
        </w:rPr>
        <w:t xml:space="preserve">　　　　　　　　　　　　　　　　　所　在　地</w:t>
      </w:r>
    </w:p>
    <w:p w:rsidR="00B73F2F" w:rsidRPr="00EB0ECF" w:rsidRDefault="00B73F2F" w:rsidP="00B73F2F">
      <w:pPr>
        <w:rPr>
          <w:rFonts w:hAnsi="ＭＳ 明朝"/>
          <w:sz w:val="24"/>
        </w:rPr>
      </w:pPr>
      <w:r w:rsidRPr="00EB0ECF">
        <w:rPr>
          <w:rFonts w:hAnsi="ＭＳ 明朝" w:hint="eastAsia"/>
          <w:sz w:val="24"/>
        </w:rPr>
        <w:t xml:space="preserve">　　　　　　　　　　　　　　　　　名　　　称</w:t>
      </w:r>
    </w:p>
    <w:p w:rsidR="00B73F2F" w:rsidRPr="00EB0ECF" w:rsidRDefault="00B73F2F" w:rsidP="00B73F2F">
      <w:pPr>
        <w:rPr>
          <w:rFonts w:hAnsi="ＭＳ 明朝"/>
          <w:sz w:val="24"/>
        </w:rPr>
      </w:pPr>
      <w:r w:rsidRPr="00EB0ECF">
        <w:rPr>
          <w:rFonts w:hAnsi="ＭＳ 明朝" w:hint="eastAsia"/>
          <w:sz w:val="24"/>
        </w:rPr>
        <w:t xml:space="preserve">　　　　　　　　　　　　　　　　　代表者氏名</w:t>
      </w:r>
    </w:p>
    <w:p w:rsidR="00B73F2F" w:rsidRPr="00EB0ECF" w:rsidRDefault="00B73F2F" w:rsidP="00EB0ECF">
      <w:pPr>
        <w:rPr>
          <w:rFonts w:hAnsi="ＭＳ 明朝"/>
          <w:sz w:val="24"/>
          <w:szCs w:val="24"/>
        </w:rPr>
      </w:pPr>
      <w:r w:rsidRPr="00EB0ECF">
        <w:rPr>
          <w:rFonts w:hAnsi="ＭＳ 明朝" w:hint="eastAsia"/>
          <w:sz w:val="24"/>
        </w:rPr>
        <w:t xml:space="preserve">　　　　　　　　　　　　　　　　　</w:t>
      </w:r>
    </w:p>
    <w:p w:rsidR="00B73F2F" w:rsidRPr="00EB0ECF" w:rsidRDefault="00B73F2F" w:rsidP="00B73F2F">
      <w:pPr>
        <w:ind w:firstLineChars="100" w:firstLine="227"/>
        <w:rPr>
          <w:rFonts w:hAnsi="ＭＳ 明朝"/>
          <w:sz w:val="24"/>
        </w:rPr>
      </w:pPr>
      <w:r w:rsidRPr="00EB0ECF">
        <w:rPr>
          <w:rFonts w:hAnsi="ＭＳ 明朝" w:hint="eastAsia"/>
          <w:sz w:val="24"/>
          <w:szCs w:val="24"/>
        </w:rPr>
        <w:t>山形県</w:t>
      </w:r>
      <w:r w:rsidR="00763C59" w:rsidRPr="00EB0ECF">
        <w:rPr>
          <w:rFonts w:hAnsi="ＭＳ 明朝" w:hint="eastAsia"/>
          <w:sz w:val="24"/>
          <w:szCs w:val="24"/>
        </w:rPr>
        <w:t>体育館及び山形県武道館</w:t>
      </w:r>
      <w:r w:rsidRPr="00EB0ECF">
        <w:rPr>
          <w:rFonts w:hAnsi="ＭＳ 明朝" w:hint="eastAsia"/>
          <w:sz w:val="24"/>
          <w:szCs w:val="24"/>
        </w:rPr>
        <w:t>の指定管理者の指定申</w:t>
      </w:r>
      <w:r w:rsidRPr="00EB0ECF">
        <w:rPr>
          <w:rFonts w:hAnsi="ＭＳ 明朝" w:hint="eastAsia"/>
          <w:sz w:val="24"/>
        </w:rPr>
        <w:t>請に当たり、下記に掲載した事項に相違ありません。</w:t>
      </w:r>
    </w:p>
    <w:p w:rsidR="00B73F2F" w:rsidRPr="00EB0ECF" w:rsidRDefault="00B73F2F" w:rsidP="00B73F2F"/>
    <w:p w:rsidR="00B73F2F" w:rsidRPr="00EB0ECF" w:rsidRDefault="00B73F2F" w:rsidP="00B73F2F">
      <w:pPr>
        <w:pStyle w:val="a4"/>
        <w:rPr>
          <w:sz w:val="24"/>
          <w:szCs w:val="24"/>
        </w:rPr>
      </w:pPr>
      <w:r w:rsidRPr="00EB0ECF">
        <w:rPr>
          <w:rFonts w:hint="eastAsia"/>
          <w:sz w:val="24"/>
          <w:szCs w:val="24"/>
        </w:rPr>
        <w:t>記</w:t>
      </w:r>
    </w:p>
    <w:p w:rsidR="00B73F2F" w:rsidRPr="00EB0ECF" w:rsidRDefault="00B73F2F" w:rsidP="00B73F2F">
      <w:pPr>
        <w:rPr>
          <w:sz w:val="24"/>
          <w:szCs w:val="24"/>
        </w:rPr>
      </w:pPr>
    </w:p>
    <w:p w:rsidR="00B73F2F" w:rsidRPr="00EB0ECF" w:rsidRDefault="00B73F2F" w:rsidP="00B73F2F">
      <w:pPr>
        <w:rPr>
          <w:sz w:val="24"/>
          <w:szCs w:val="24"/>
        </w:rPr>
      </w:pPr>
    </w:p>
    <w:p w:rsidR="00B73F2F" w:rsidRPr="00F20C15" w:rsidRDefault="00B73F2F" w:rsidP="00B73F2F">
      <w:pPr>
        <w:rPr>
          <w:sz w:val="24"/>
          <w:szCs w:val="24"/>
        </w:rPr>
      </w:pPr>
      <w:r w:rsidRPr="00EB0ECF">
        <w:rPr>
          <w:rFonts w:hint="eastAsia"/>
          <w:sz w:val="24"/>
          <w:szCs w:val="24"/>
        </w:rPr>
        <w:t xml:space="preserve">　労働基準法、労働安全衛生法、最低賃金法、労働者災害補償保険法、雇用保険法その他の労働に関する法令に違反しておりません。</w:t>
      </w:r>
    </w:p>
    <w:p w:rsidR="00B73F2F" w:rsidRPr="00F20C15" w:rsidRDefault="00B73F2F" w:rsidP="00B73F2F">
      <w:pPr>
        <w:ind w:left="197" w:hangingChars="100" w:hanging="197"/>
      </w:pPr>
    </w:p>
    <w:p w:rsidR="000846BD" w:rsidRPr="00F20C15" w:rsidRDefault="000846BD" w:rsidP="00594008">
      <w:pPr>
        <w:pStyle w:val="a6"/>
        <w:ind w:right="-9"/>
        <w:jc w:val="both"/>
      </w:pPr>
    </w:p>
    <w:sectPr w:rsidR="000846BD" w:rsidRPr="00F20C15" w:rsidSect="00E770D5">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B36" w:rsidRDefault="00874B36" w:rsidP="005B5067">
      <w:r>
        <w:separator/>
      </w:r>
    </w:p>
  </w:endnote>
  <w:endnote w:type="continuationSeparator" w:id="0">
    <w:p w:rsidR="00874B36" w:rsidRDefault="00874B36"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B36" w:rsidRDefault="00874B36" w:rsidP="005B5067">
      <w:r>
        <w:separator/>
      </w:r>
    </w:p>
  </w:footnote>
  <w:footnote w:type="continuationSeparator" w:id="0">
    <w:p w:rsidR="00874B36" w:rsidRDefault="00874B36" w:rsidP="005B50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sDel="0" w:inkAnnotations="0"/>
  <w:doNotTrackMoves/>
  <w:defaultTabStop w:val="840"/>
  <w:drawingGridHorizontalSpacing w:val="227"/>
  <w:drawingGridVerticalSpacing w:val="17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4F9"/>
    <w:rsid w:val="00001082"/>
    <w:rsid w:val="00012614"/>
    <w:rsid w:val="00015C68"/>
    <w:rsid w:val="00021198"/>
    <w:rsid w:val="0002699B"/>
    <w:rsid w:val="00041D2B"/>
    <w:rsid w:val="00053A9B"/>
    <w:rsid w:val="0005736E"/>
    <w:rsid w:val="00083CC4"/>
    <w:rsid w:val="000846BD"/>
    <w:rsid w:val="00086BD2"/>
    <w:rsid w:val="00094831"/>
    <w:rsid w:val="000B403F"/>
    <w:rsid w:val="000C0F99"/>
    <w:rsid w:val="000C2D40"/>
    <w:rsid w:val="000C3A60"/>
    <w:rsid w:val="000D1654"/>
    <w:rsid w:val="000D750B"/>
    <w:rsid w:val="000E5FF5"/>
    <w:rsid w:val="000E7E69"/>
    <w:rsid w:val="001010CD"/>
    <w:rsid w:val="00106EC0"/>
    <w:rsid w:val="00110EE8"/>
    <w:rsid w:val="001123F8"/>
    <w:rsid w:val="001141EC"/>
    <w:rsid w:val="00115169"/>
    <w:rsid w:val="001173B2"/>
    <w:rsid w:val="00123BA6"/>
    <w:rsid w:val="00124B0C"/>
    <w:rsid w:val="001413F4"/>
    <w:rsid w:val="001472B6"/>
    <w:rsid w:val="00154823"/>
    <w:rsid w:val="0018505B"/>
    <w:rsid w:val="00186939"/>
    <w:rsid w:val="001A20DC"/>
    <w:rsid w:val="001C10BC"/>
    <w:rsid w:val="001C1BDB"/>
    <w:rsid w:val="001D6135"/>
    <w:rsid w:val="001E2C95"/>
    <w:rsid w:val="001E7025"/>
    <w:rsid w:val="001E7576"/>
    <w:rsid w:val="001F53EE"/>
    <w:rsid w:val="00205BDB"/>
    <w:rsid w:val="0021562C"/>
    <w:rsid w:val="0022233C"/>
    <w:rsid w:val="002322AE"/>
    <w:rsid w:val="00243BCE"/>
    <w:rsid w:val="00245879"/>
    <w:rsid w:val="00250289"/>
    <w:rsid w:val="002729E1"/>
    <w:rsid w:val="00275BBA"/>
    <w:rsid w:val="00280FBD"/>
    <w:rsid w:val="00290377"/>
    <w:rsid w:val="002C5A8D"/>
    <w:rsid w:val="002E0CBC"/>
    <w:rsid w:val="002F4199"/>
    <w:rsid w:val="003024C7"/>
    <w:rsid w:val="0030517F"/>
    <w:rsid w:val="00314409"/>
    <w:rsid w:val="00314DFE"/>
    <w:rsid w:val="003209DF"/>
    <w:rsid w:val="0032441F"/>
    <w:rsid w:val="00334DA5"/>
    <w:rsid w:val="00354374"/>
    <w:rsid w:val="00355310"/>
    <w:rsid w:val="00361A26"/>
    <w:rsid w:val="003726FA"/>
    <w:rsid w:val="00376D6E"/>
    <w:rsid w:val="00377D15"/>
    <w:rsid w:val="003801FD"/>
    <w:rsid w:val="00393287"/>
    <w:rsid w:val="003B69E2"/>
    <w:rsid w:val="003C4A99"/>
    <w:rsid w:val="003F31C7"/>
    <w:rsid w:val="00417FDE"/>
    <w:rsid w:val="00424B2B"/>
    <w:rsid w:val="004303E9"/>
    <w:rsid w:val="00430CC2"/>
    <w:rsid w:val="004313E5"/>
    <w:rsid w:val="0043599F"/>
    <w:rsid w:val="00454C45"/>
    <w:rsid w:val="00456973"/>
    <w:rsid w:val="00456B6B"/>
    <w:rsid w:val="00462CF7"/>
    <w:rsid w:val="00464181"/>
    <w:rsid w:val="00480163"/>
    <w:rsid w:val="004869FE"/>
    <w:rsid w:val="00492AFE"/>
    <w:rsid w:val="00495B8F"/>
    <w:rsid w:val="004B2B83"/>
    <w:rsid w:val="004B670D"/>
    <w:rsid w:val="004E3922"/>
    <w:rsid w:val="004E5C5F"/>
    <w:rsid w:val="00506D87"/>
    <w:rsid w:val="00514F58"/>
    <w:rsid w:val="0052514E"/>
    <w:rsid w:val="00542943"/>
    <w:rsid w:val="00543705"/>
    <w:rsid w:val="00555610"/>
    <w:rsid w:val="005561E9"/>
    <w:rsid w:val="0056362E"/>
    <w:rsid w:val="00566748"/>
    <w:rsid w:val="00572D0E"/>
    <w:rsid w:val="00582323"/>
    <w:rsid w:val="00587560"/>
    <w:rsid w:val="00590B5D"/>
    <w:rsid w:val="00594008"/>
    <w:rsid w:val="005B5067"/>
    <w:rsid w:val="005B690E"/>
    <w:rsid w:val="005C0869"/>
    <w:rsid w:val="005C42F1"/>
    <w:rsid w:val="005C5B9C"/>
    <w:rsid w:val="005C60C2"/>
    <w:rsid w:val="005F0353"/>
    <w:rsid w:val="005F266A"/>
    <w:rsid w:val="0060752B"/>
    <w:rsid w:val="0061105B"/>
    <w:rsid w:val="006132E8"/>
    <w:rsid w:val="00617157"/>
    <w:rsid w:val="00623464"/>
    <w:rsid w:val="0062582E"/>
    <w:rsid w:val="006309AF"/>
    <w:rsid w:val="0064005D"/>
    <w:rsid w:val="00643169"/>
    <w:rsid w:val="00651356"/>
    <w:rsid w:val="00655C3C"/>
    <w:rsid w:val="00673455"/>
    <w:rsid w:val="0067675C"/>
    <w:rsid w:val="006A2BDD"/>
    <w:rsid w:val="006B66E9"/>
    <w:rsid w:val="006D5783"/>
    <w:rsid w:val="006E1F20"/>
    <w:rsid w:val="006F261F"/>
    <w:rsid w:val="00700DA8"/>
    <w:rsid w:val="00701BEC"/>
    <w:rsid w:val="00706189"/>
    <w:rsid w:val="007078B4"/>
    <w:rsid w:val="00713101"/>
    <w:rsid w:val="00723A2B"/>
    <w:rsid w:val="00740601"/>
    <w:rsid w:val="007436D2"/>
    <w:rsid w:val="0075006E"/>
    <w:rsid w:val="0076003D"/>
    <w:rsid w:val="00763C59"/>
    <w:rsid w:val="00776B11"/>
    <w:rsid w:val="007A18D2"/>
    <w:rsid w:val="007B69D4"/>
    <w:rsid w:val="007C2A15"/>
    <w:rsid w:val="007E34E6"/>
    <w:rsid w:val="007E7C11"/>
    <w:rsid w:val="007F3B28"/>
    <w:rsid w:val="007F61F9"/>
    <w:rsid w:val="008037DA"/>
    <w:rsid w:val="00833734"/>
    <w:rsid w:val="00841A6F"/>
    <w:rsid w:val="008468F0"/>
    <w:rsid w:val="008604B0"/>
    <w:rsid w:val="00865066"/>
    <w:rsid w:val="00874B36"/>
    <w:rsid w:val="008825A4"/>
    <w:rsid w:val="0088510E"/>
    <w:rsid w:val="00892FA3"/>
    <w:rsid w:val="008B3557"/>
    <w:rsid w:val="008D1B85"/>
    <w:rsid w:val="008D4CB7"/>
    <w:rsid w:val="008E4868"/>
    <w:rsid w:val="008E7AEB"/>
    <w:rsid w:val="008E7F73"/>
    <w:rsid w:val="008F0770"/>
    <w:rsid w:val="00900BD4"/>
    <w:rsid w:val="00905DFD"/>
    <w:rsid w:val="00941D0C"/>
    <w:rsid w:val="00962BAC"/>
    <w:rsid w:val="00966824"/>
    <w:rsid w:val="009B25DE"/>
    <w:rsid w:val="009C4801"/>
    <w:rsid w:val="009C506A"/>
    <w:rsid w:val="009C5540"/>
    <w:rsid w:val="009D03B5"/>
    <w:rsid w:val="009D6992"/>
    <w:rsid w:val="00A0162E"/>
    <w:rsid w:val="00A167E6"/>
    <w:rsid w:val="00A21AF1"/>
    <w:rsid w:val="00A220C1"/>
    <w:rsid w:val="00A23CFD"/>
    <w:rsid w:val="00A27A20"/>
    <w:rsid w:val="00A41298"/>
    <w:rsid w:val="00A53630"/>
    <w:rsid w:val="00A813E4"/>
    <w:rsid w:val="00A847EB"/>
    <w:rsid w:val="00AB4309"/>
    <w:rsid w:val="00AC4D72"/>
    <w:rsid w:val="00AC5FDF"/>
    <w:rsid w:val="00AD4BA8"/>
    <w:rsid w:val="00AD5A0B"/>
    <w:rsid w:val="00AD7586"/>
    <w:rsid w:val="00AE511D"/>
    <w:rsid w:val="00AE6FB7"/>
    <w:rsid w:val="00AF34A9"/>
    <w:rsid w:val="00AF3EAB"/>
    <w:rsid w:val="00B035FF"/>
    <w:rsid w:val="00B04CAB"/>
    <w:rsid w:val="00B07C2A"/>
    <w:rsid w:val="00B16627"/>
    <w:rsid w:val="00B45863"/>
    <w:rsid w:val="00B47073"/>
    <w:rsid w:val="00B65058"/>
    <w:rsid w:val="00B67043"/>
    <w:rsid w:val="00B73F2F"/>
    <w:rsid w:val="00B80E6A"/>
    <w:rsid w:val="00B85647"/>
    <w:rsid w:val="00BA04F9"/>
    <w:rsid w:val="00BA6F2B"/>
    <w:rsid w:val="00BB2560"/>
    <w:rsid w:val="00BC1D68"/>
    <w:rsid w:val="00BD15A5"/>
    <w:rsid w:val="00BD41F0"/>
    <w:rsid w:val="00BE02C1"/>
    <w:rsid w:val="00BE43F7"/>
    <w:rsid w:val="00BF1DA6"/>
    <w:rsid w:val="00BF7B60"/>
    <w:rsid w:val="00C14868"/>
    <w:rsid w:val="00C15F83"/>
    <w:rsid w:val="00C16515"/>
    <w:rsid w:val="00C17FF6"/>
    <w:rsid w:val="00C26CD0"/>
    <w:rsid w:val="00C366CF"/>
    <w:rsid w:val="00C42F6C"/>
    <w:rsid w:val="00C52218"/>
    <w:rsid w:val="00C52584"/>
    <w:rsid w:val="00C53A81"/>
    <w:rsid w:val="00C637E1"/>
    <w:rsid w:val="00C712CB"/>
    <w:rsid w:val="00C74133"/>
    <w:rsid w:val="00C84C38"/>
    <w:rsid w:val="00C92CBB"/>
    <w:rsid w:val="00C95DD9"/>
    <w:rsid w:val="00CA353B"/>
    <w:rsid w:val="00CD02FF"/>
    <w:rsid w:val="00CD1A64"/>
    <w:rsid w:val="00CE31D3"/>
    <w:rsid w:val="00CF2828"/>
    <w:rsid w:val="00CF3DEB"/>
    <w:rsid w:val="00D03478"/>
    <w:rsid w:val="00D038C4"/>
    <w:rsid w:val="00D06C7D"/>
    <w:rsid w:val="00D072A2"/>
    <w:rsid w:val="00D250E3"/>
    <w:rsid w:val="00D25A70"/>
    <w:rsid w:val="00D271BE"/>
    <w:rsid w:val="00D36980"/>
    <w:rsid w:val="00D40012"/>
    <w:rsid w:val="00D4017A"/>
    <w:rsid w:val="00D502F2"/>
    <w:rsid w:val="00D53FAB"/>
    <w:rsid w:val="00DB6F8F"/>
    <w:rsid w:val="00DC1761"/>
    <w:rsid w:val="00DD0783"/>
    <w:rsid w:val="00DD4BB2"/>
    <w:rsid w:val="00DD705F"/>
    <w:rsid w:val="00DE123E"/>
    <w:rsid w:val="00DE1F32"/>
    <w:rsid w:val="00DE2627"/>
    <w:rsid w:val="00DE48B5"/>
    <w:rsid w:val="00DF6873"/>
    <w:rsid w:val="00DF6F5F"/>
    <w:rsid w:val="00E050B7"/>
    <w:rsid w:val="00E0679F"/>
    <w:rsid w:val="00E42A3A"/>
    <w:rsid w:val="00E6130F"/>
    <w:rsid w:val="00E770D5"/>
    <w:rsid w:val="00E84568"/>
    <w:rsid w:val="00E8557F"/>
    <w:rsid w:val="00E862B4"/>
    <w:rsid w:val="00E900F8"/>
    <w:rsid w:val="00E918F3"/>
    <w:rsid w:val="00E96875"/>
    <w:rsid w:val="00EB0ECF"/>
    <w:rsid w:val="00EB3600"/>
    <w:rsid w:val="00ED1A17"/>
    <w:rsid w:val="00EE05C4"/>
    <w:rsid w:val="00EE61AF"/>
    <w:rsid w:val="00F0291D"/>
    <w:rsid w:val="00F03F83"/>
    <w:rsid w:val="00F16ED9"/>
    <w:rsid w:val="00F20C15"/>
    <w:rsid w:val="00F218EC"/>
    <w:rsid w:val="00F22895"/>
    <w:rsid w:val="00F23982"/>
    <w:rsid w:val="00F269D3"/>
    <w:rsid w:val="00F4046D"/>
    <w:rsid w:val="00F6106B"/>
    <w:rsid w:val="00F7400C"/>
    <w:rsid w:val="00F83241"/>
    <w:rsid w:val="00FA1103"/>
    <w:rsid w:val="00FA2D2D"/>
    <w:rsid w:val="00FA323A"/>
    <w:rsid w:val="00FA7931"/>
    <w:rsid w:val="00FB11CF"/>
    <w:rsid w:val="00FB5EB7"/>
    <w:rsid w:val="00FC1261"/>
    <w:rsid w:val="00FD013C"/>
    <w:rsid w:val="00FD1A75"/>
    <w:rsid w:val="00FD1AE4"/>
    <w:rsid w:val="00FD4C8A"/>
    <w:rsid w:val="00FD593B"/>
    <w:rsid w:val="00FE79EB"/>
    <w:rsid w:val="00FF1D02"/>
    <w:rsid w:val="00FF361A"/>
    <w:rsid w:val="00FF6A77"/>
    <w:rsid w:val="00FF700E"/>
    <w:rsid w:val="00FF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rules v:ext="edit">
        <o:r id="V:Rule2" type="connector" idref="#_x0000_s1084"/>
      </o:rules>
    </o:shapelayout>
  </w:shapeDefaults>
  <w:decimalSymbol w:val="."/>
  <w:listSeparator w:val=","/>
  <w15:docId w15:val="{9141DA8B-8DFF-422D-9754-F9680BD8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rsid w:val="00B45863"/>
    <w:pPr>
      <w:keepNext/>
      <w:jc w:val="righ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link w:val="a7"/>
    <w:rsid w:val="00393287"/>
    <w:pPr>
      <w:jc w:val="right"/>
    </w:pPr>
  </w:style>
  <w:style w:type="table" w:styleId="a8">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5B5067"/>
    <w:pPr>
      <w:tabs>
        <w:tab w:val="center" w:pos="4252"/>
        <w:tab w:val="right" w:pos="8504"/>
      </w:tabs>
      <w:snapToGrid w:val="0"/>
    </w:pPr>
  </w:style>
  <w:style w:type="character" w:customStyle="1" w:styleId="aa">
    <w:name w:val="ヘッダー (文字)"/>
    <w:link w:val="a9"/>
    <w:rsid w:val="005B5067"/>
    <w:rPr>
      <w:rFonts w:ascii="ＭＳ 明朝"/>
      <w:kern w:val="2"/>
      <w:sz w:val="21"/>
      <w:szCs w:val="21"/>
    </w:rPr>
  </w:style>
  <w:style w:type="paragraph" w:styleId="ab">
    <w:name w:val="footer"/>
    <w:basedOn w:val="a"/>
    <w:link w:val="ac"/>
    <w:rsid w:val="005B5067"/>
    <w:pPr>
      <w:tabs>
        <w:tab w:val="center" w:pos="4252"/>
        <w:tab w:val="right" w:pos="8504"/>
      </w:tabs>
      <w:snapToGrid w:val="0"/>
    </w:pPr>
  </w:style>
  <w:style w:type="character" w:customStyle="1" w:styleId="ac">
    <w:name w:val="フッター (文字)"/>
    <w:link w:val="ab"/>
    <w:rsid w:val="005B5067"/>
    <w:rPr>
      <w:rFonts w:ascii="ＭＳ 明朝"/>
      <w:kern w:val="2"/>
      <w:sz w:val="21"/>
      <w:szCs w:val="21"/>
    </w:rPr>
  </w:style>
  <w:style w:type="character" w:styleId="ad">
    <w:name w:val="Hyperlink"/>
    <w:rsid w:val="00FD593B"/>
    <w:rPr>
      <w:color w:val="0000FF"/>
      <w:u w:val="single"/>
    </w:rPr>
  </w:style>
  <w:style w:type="character" w:customStyle="1" w:styleId="10">
    <w:name w:val="見出し 1 (文字)"/>
    <w:link w:val="1"/>
    <w:rsid w:val="00B45863"/>
    <w:rPr>
      <w:rFonts w:ascii="Arial" w:hAnsi="Arial"/>
      <w:kern w:val="2"/>
      <w:sz w:val="21"/>
      <w:szCs w:val="24"/>
    </w:rPr>
  </w:style>
  <w:style w:type="character" w:customStyle="1" w:styleId="a5">
    <w:name w:val="記 (文字)"/>
    <w:link w:val="a4"/>
    <w:uiPriority w:val="99"/>
    <w:rsid w:val="00B73F2F"/>
    <w:rPr>
      <w:rFonts w:ascii="ＭＳ 明朝"/>
      <w:kern w:val="2"/>
      <w:sz w:val="21"/>
      <w:szCs w:val="21"/>
    </w:rPr>
  </w:style>
  <w:style w:type="paragraph" w:styleId="ae">
    <w:name w:val="Revision"/>
    <w:hidden/>
    <w:uiPriority w:val="99"/>
    <w:semiHidden/>
    <w:rsid w:val="00962BAC"/>
    <w:rPr>
      <w:rFonts w:ascii="ＭＳ 明朝"/>
      <w:kern w:val="2"/>
      <w:sz w:val="21"/>
      <w:szCs w:val="21"/>
    </w:rPr>
  </w:style>
  <w:style w:type="character" w:customStyle="1" w:styleId="a7">
    <w:name w:val="結語 (文字)"/>
    <w:link w:val="a6"/>
    <w:rsid w:val="007F61F9"/>
    <w:rPr>
      <w:rFonts w:ascii="ＭＳ 明朝"/>
      <w:kern w:val="2"/>
      <w:sz w:val="21"/>
      <w:szCs w:val="21"/>
    </w:rPr>
  </w:style>
  <w:style w:type="character" w:styleId="af">
    <w:name w:val="annotation reference"/>
    <w:basedOn w:val="a0"/>
    <w:semiHidden/>
    <w:unhideWhenUsed/>
    <w:rsid w:val="0067675C"/>
    <w:rPr>
      <w:sz w:val="18"/>
      <w:szCs w:val="18"/>
    </w:rPr>
  </w:style>
  <w:style w:type="paragraph" w:styleId="af0">
    <w:name w:val="annotation text"/>
    <w:basedOn w:val="a"/>
    <w:link w:val="af1"/>
    <w:semiHidden/>
    <w:unhideWhenUsed/>
    <w:rsid w:val="0067675C"/>
    <w:pPr>
      <w:jc w:val="left"/>
    </w:pPr>
  </w:style>
  <w:style w:type="character" w:customStyle="1" w:styleId="af1">
    <w:name w:val="コメント文字列 (文字)"/>
    <w:basedOn w:val="a0"/>
    <w:link w:val="af0"/>
    <w:semiHidden/>
    <w:rsid w:val="0067675C"/>
    <w:rPr>
      <w:rFonts w:ascii="ＭＳ 明朝"/>
      <w:kern w:val="2"/>
      <w:sz w:val="21"/>
      <w:szCs w:val="21"/>
    </w:rPr>
  </w:style>
  <w:style w:type="paragraph" w:styleId="af2">
    <w:name w:val="annotation subject"/>
    <w:basedOn w:val="af0"/>
    <w:next w:val="af0"/>
    <w:link w:val="af3"/>
    <w:semiHidden/>
    <w:unhideWhenUsed/>
    <w:rsid w:val="0067675C"/>
    <w:rPr>
      <w:b/>
      <w:bCs/>
    </w:rPr>
  </w:style>
  <w:style w:type="character" w:customStyle="1" w:styleId="af3">
    <w:name w:val="コメント内容 (文字)"/>
    <w:basedOn w:val="af1"/>
    <w:link w:val="af2"/>
    <w:semiHidden/>
    <w:rsid w:val="0067675C"/>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61920E-94E4-43CC-943E-03337CA16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1097</Words>
  <Characters>6253</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山形県</cp:lastModifiedBy>
  <cp:revision>8</cp:revision>
  <cp:lastPrinted>2021-10-15T07:20:00Z</cp:lastPrinted>
  <dcterms:created xsi:type="dcterms:W3CDTF">2021-10-26T02:57:00Z</dcterms:created>
  <dcterms:modified xsi:type="dcterms:W3CDTF">2022-07-26T01:08:00Z</dcterms:modified>
</cp:coreProperties>
</file>